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D8B" w:rsidRDefault="009D3D8B" w:rsidP="00E654FF"/>
    <w:p w:rsidR="009D3D8B" w:rsidRDefault="009D3D8B" w:rsidP="00E654FF"/>
    <w:p w:rsidR="009D3D8B" w:rsidRDefault="009D3D8B" w:rsidP="00D6502B">
      <w:pPr>
        <w:ind w:left="567"/>
        <w:jc w:val="center"/>
        <w:rPr>
          <w:color w:val="C00000"/>
          <w:sz w:val="72"/>
          <w:szCs w:val="72"/>
        </w:rPr>
      </w:pPr>
    </w:p>
    <w:p w:rsidR="009D3D8B" w:rsidRPr="00666588" w:rsidRDefault="009D3D8B" w:rsidP="00D6502B">
      <w:pPr>
        <w:ind w:left="567"/>
        <w:jc w:val="center"/>
        <w:rPr>
          <w:color w:val="C00000"/>
          <w:sz w:val="72"/>
          <w:szCs w:val="72"/>
        </w:rPr>
      </w:pPr>
      <w:r w:rsidRPr="00666588">
        <w:rPr>
          <w:color w:val="C00000"/>
          <w:sz w:val="72"/>
          <w:szCs w:val="72"/>
        </w:rPr>
        <w:t>Raport cząstkowy</w:t>
      </w:r>
    </w:p>
    <w:p w:rsidR="009D3D8B" w:rsidRPr="00666588" w:rsidRDefault="009D3D8B" w:rsidP="00D6502B">
      <w:pPr>
        <w:ind w:left="567"/>
        <w:jc w:val="center"/>
        <w:rPr>
          <w:color w:val="C00000"/>
          <w:sz w:val="72"/>
          <w:szCs w:val="72"/>
        </w:rPr>
      </w:pPr>
      <w:r w:rsidRPr="00666588">
        <w:rPr>
          <w:color w:val="C00000"/>
          <w:sz w:val="72"/>
          <w:szCs w:val="72"/>
        </w:rPr>
        <w:t>z badania jakościowego</w:t>
      </w:r>
    </w:p>
    <w:p w:rsidR="009D3D8B" w:rsidRDefault="009D3D8B" w:rsidP="00D6502B">
      <w:pPr>
        <w:ind w:left="567"/>
        <w:jc w:val="center"/>
        <w:rPr>
          <w:b/>
          <w:bCs/>
          <w:i/>
          <w:iCs/>
        </w:rPr>
      </w:pPr>
    </w:p>
    <w:p w:rsidR="009D3D8B" w:rsidRDefault="009D3D8B" w:rsidP="00D6502B">
      <w:pPr>
        <w:pStyle w:val="BodyText"/>
        <w:spacing w:before="40" w:line="360" w:lineRule="auto"/>
        <w:jc w:val="center"/>
        <w:rPr>
          <w:rFonts w:ascii="Arial" w:hAnsi="Arial" w:cs="Arial"/>
          <w:shadow/>
          <w:color w:val="262626"/>
          <w:sz w:val="52"/>
          <w:szCs w:val="52"/>
        </w:rPr>
      </w:pPr>
      <w:r>
        <w:rPr>
          <w:rFonts w:ascii="Arial" w:hAnsi="Arial" w:cs="Arial"/>
          <w:shadow/>
          <w:color w:val="262626"/>
          <w:sz w:val="52"/>
          <w:szCs w:val="52"/>
        </w:rPr>
        <w:t>d</w:t>
      </w:r>
      <w:r w:rsidRPr="00666588">
        <w:rPr>
          <w:rFonts w:ascii="Arial" w:hAnsi="Arial" w:cs="Arial"/>
          <w:shadow/>
          <w:color w:val="262626"/>
          <w:sz w:val="52"/>
          <w:szCs w:val="52"/>
        </w:rPr>
        <w:t>la powiatu:</w:t>
      </w:r>
      <w:r>
        <w:rPr>
          <w:rFonts w:ascii="Arial" w:hAnsi="Arial" w:cs="Arial"/>
          <w:shadow/>
          <w:color w:val="262626"/>
          <w:sz w:val="52"/>
          <w:szCs w:val="52"/>
        </w:rPr>
        <w:t xml:space="preserve"> </w:t>
      </w:r>
    </w:p>
    <w:p w:rsidR="009D3D8B" w:rsidRDefault="009D3D8B" w:rsidP="00D6502B">
      <w:pPr>
        <w:pStyle w:val="BodyText"/>
        <w:spacing w:before="40" w:line="360" w:lineRule="auto"/>
        <w:jc w:val="center"/>
        <w:rPr>
          <w:rFonts w:ascii="Arial" w:hAnsi="Arial" w:cs="Arial"/>
          <w:shadow/>
          <w:color w:val="262626"/>
          <w:sz w:val="52"/>
          <w:szCs w:val="52"/>
        </w:rPr>
      </w:pPr>
      <w:r>
        <w:rPr>
          <w:rFonts w:ascii="Arial" w:hAnsi="Arial" w:cs="Arial"/>
          <w:shadow/>
          <w:color w:val="262626"/>
          <w:sz w:val="52"/>
          <w:szCs w:val="52"/>
        </w:rPr>
        <w:t>ostródzkiego grudzień 2009</w:t>
      </w:r>
    </w:p>
    <w:p w:rsidR="009D3D8B" w:rsidRPr="00666588" w:rsidRDefault="009D3D8B" w:rsidP="00D6502B">
      <w:pPr>
        <w:pStyle w:val="BodyText"/>
        <w:spacing w:before="40" w:line="360" w:lineRule="auto"/>
        <w:jc w:val="center"/>
        <w:rPr>
          <w:rFonts w:ascii="Arial" w:hAnsi="Arial" w:cs="Arial"/>
          <w:shadow/>
          <w:color w:val="262626"/>
          <w:sz w:val="52"/>
          <w:szCs w:val="52"/>
        </w:rPr>
      </w:pPr>
    </w:p>
    <w:p w:rsidR="009D3D8B" w:rsidRDefault="009D3D8B" w:rsidP="00D6502B">
      <w:pPr>
        <w:ind w:left="567"/>
        <w:jc w:val="center"/>
        <w:rPr>
          <w:b/>
          <w:bCs/>
          <w:i/>
          <w:iCs/>
        </w:rPr>
      </w:pPr>
    </w:p>
    <w:p w:rsidR="009D3D8B" w:rsidRDefault="009D3D8B" w:rsidP="00D6502B">
      <w:pPr>
        <w:ind w:left="567"/>
        <w:jc w:val="center"/>
        <w:rPr>
          <w:b/>
          <w:bCs/>
          <w:i/>
          <w:iCs/>
        </w:rPr>
      </w:pPr>
    </w:p>
    <w:p w:rsidR="009D3D8B" w:rsidRPr="00666588" w:rsidRDefault="009D3D8B" w:rsidP="00D6502B">
      <w:pPr>
        <w:ind w:left="567"/>
        <w:jc w:val="center"/>
        <w:rPr>
          <w:b/>
          <w:bCs/>
          <w:color w:val="262626"/>
          <w:sz w:val="32"/>
          <w:szCs w:val="32"/>
        </w:rPr>
      </w:pPr>
      <w:r w:rsidRPr="00666588">
        <w:rPr>
          <w:b/>
          <w:bCs/>
          <w:i/>
          <w:iCs/>
          <w:color w:val="262626"/>
          <w:sz w:val="32"/>
          <w:szCs w:val="32"/>
        </w:rPr>
        <w:t>Powrót do domu – psychospołeczne mechanizmy adaptacyjne migrantów powrotnych z terenu województwa warmińsko-mazurskiego</w:t>
      </w:r>
      <w:r w:rsidRPr="00666588">
        <w:rPr>
          <w:i/>
          <w:iCs/>
          <w:color w:val="262626"/>
          <w:sz w:val="32"/>
          <w:szCs w:val="32"/>
        </w:rPr>
        <w:t xml:space="preserve"> </w:t>
      </w:r>
    </w:p>
    <w:p w:rsidR="009D3D8B" w:rsidRPr="008F5D5F" w:rsidRDefault="009D3D8B" w:rsidP="008F5D5F">
      <w:pPr>
        <w:rPr>
          <w:b/>
          <w:bCs/>
        </w:rPr>
      </w:pPr>
    </w:p>
    <w:p w:rsidR="009D3D8B" w:rsidRPr="009D0157" w:rsidRDefault="009D3D8B" w:rsidP="00E654FF">
      <w:pPr>
        <w:pStyle w:val="BodyText"/>
        <w:rPr>
          <w:rFonts w:cs="Arial"/>
        </w:rPr>
      </w:pPr>
    </w:p>
    <w:p w:rsidR="009D3D8B" w:rsidRDefault="009D3D8B">
      <w:pPr>
        <w:pStyle w:val="TOCHeading"/>
        <w:numPr>
          <w:ilvl w:val="0"/>
          <w:numId w:val="0"/>
        </w:numPr>
      </w:pPr>
      <w:r>
        <w:t>Spis treści</w:t>
      </w:r>
    </w:p>
    <w:p w:rsidR="009D3D8B" w:rsidRDefault="009D3D8B"/>
    <w:p w:rsidR="009D3D8B" w:rsidRDefault="009D3D8B">
      <w:pPr>
        <w:pStyle w:val="TOC1"/>
        <w:rPr>
          <w:rFonts w:ascii="Calibri" w:hAnsi="Calibri" w:cs="Calibri"/>
          <w:b w:val="0"/>
          <w:bCs w:val="0"/>
          <w:color w:val="auto"/>
          <w:sz w:val="22"/>
          <w:szCs w:val="22"/>
          <w:lang w:eastAsia="pl-PL"/>
        </w:rPr>
      </w:pPr>
      <w:r>
        <w:fldChar w:fldCharType="begin"/>
      </w:r>
      <w:r>
        <w:instrText xml:space="preserve"> TOC \o "1-3" \h \z \u </w:instrText>
      </w:r>
      <w:r>
        <w:fldChar w:fldCharType="separate"/>
      </w:r>
      <w:hyperlink w:anchor="_Toc258572253" w:history="1">
        <w:r w:rsidRPr="000C5691">
          <w:rPr>
            <w:rStyle w:val="Hyperlink"/>
            <w:rFonts w:cs="Arial"/>
          </w:rPr>
          <w:t>Charakterystyka powiatu</w:t>
        </w:r>
        <w:r>
          <w:rPr>
            <w:webHidden/>
          </w:rPr>
          <w:tab/>
        </w:r>
        <w:r>
          <w:rPr>
            <w:webHidden/>
          </w:rPr>
          <w:fldChar w:fldCharType="begin"/>
        </w:r>
        <w:r>
          <w:rPr>
            <w:webHidden/>
          </w:rPr>
          <w:instrText xml:space="preserve"> PAGEREF _Toc258572253 \h </w:instrText>
        </w:r>
        <w:r>
          <w:rPr>
            <w:webHidden/>
          </w:rPr>
        </w:r>
        <w:r>
          <w:rPr>
            <w:webHidden/>
          </w:rPr>
          <w:fldChar w:fldCharType="separate"/>
        </w:r>
        <w:r>
          <w:rPr>
            <w:webHidden/>
          </w:rPr>
          <w:t>3</w:t>
        </w:r>
        <w:r>
          <w:rPr>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54" w:history="1">
        <w:r w:rsidRPr="000C5691">
          <w:rPr>
            <w:rStyle w:val="Hyperlink"/>
            <w:rFonts w:cs="Arial"/>
          </w:rPr>
          <w:t>1.</w:t>
        </w:r>
        <w:r>
          <w:rPr>
            <w:rFonts w:ascii="Calibri" w:hAnsi="Calibri" w:cs="Calibri"/>
            <w:b w:val="0"/>
            <w:bCs w:val="0"/>
            <w:color w:val="auto"/>
            <w:sz w:val="22"/>
            <w:szCs w:val="22"/>
            <w:lang w:eastAsia="pl-PL"/>
          </w:rPr>
          <w:tab/>
        </w:r>
        <w:r w:rsidRPr="000C5691">
          <w:rPr>
            <w:rStyle w:val="Hyperlink"/>
            <w:rFonts w:cs="Arial"/>
          </w:rPr>
          <w:t>Migracje w powiecie – skala, specyfika</w:t>
        </w:r>
        <w:r>
          <w:rPr>
            <w:webHidden/>
          </w:rPr>
          <w:tab/>
        </w:r>
        <w:r>
          <w:rPr>
            <w:webHidden/>
          </w:rPr>
          <w:fldChar w:fldCharType="begin"/>
        </w:r>
        <w:r>
          <w:rPr>
            <w:webHidden/>
          </w:rPr>
          <w:instrText xml:space="preserve"> PAGEREF _Toc258572254 \h </w:instrText>
        </w:r>
        <w:r>
          <w:rPr>
            <w:webHidden/>
          </w:rPr>
        </w:r>
        <w:r>
          <w:rPr>
            <w:webHidden/>
          </w:rPr>
          <w:fldChar w:fldCharType="separate"/>
        </w:r>
        <w:r>
          <w:rPr>
            <w:webHidden/>
          </w:rPr>
          <w:t>5</w:t>
        </w:r>
        <w:r>
          <w:rPr>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55" w:history="1">
        <w:r w:rsidRPr="000C5691">
          <w:rPr>
            <w:rStyle w:val="Hyperlink"/>
            <w:rFonts w:cs="Arial"/>
          </w:rPr>
          <w:t>2.</w:t>
        </w:r>
        <w:r>
          <w:rPr>
            <w:rFonts w:ascii="Calibri" w:hAnsi="Calibri" w:cs="Calibri"/>
            <w:b w:val="0"/>
            <w:bCs w:val="0"/>
            <w:color w:val="auto"/>
            <w:sz w:val="22"/>
            <w:szCs w:val="22"/>
            <w:lang w:eastAsia="pl-PL"/>
          </w:rPr>
          <w:tab/>
        </w:r>
        <w:r w:rsidRPr="000C5691">
          <w:rPr>
            <w:rStyle w:val="Hyperlink"/>
            <w:rFonts w:cs="Arial"/>
          </w:rPr>
          <w:t>Metodologia badania</w:t>
        </w:r>
        <w:r>
          <w:rPr>
            <w:webHidden/>
          </w:rPr>
          <w:tab/>
        </w:r>
        <w:r>
          <w:rPr>
            <w:webHidden/>
          </w:rPr>
          <w:fldChar w:fldCharType="begin"/>
        </w:r>
        <w:r>
          <w:rPr>
            <w:webHidden/>
          </w:rPr>
          <w:instrText xml:space="preserve"> PAGEREF _Toc258572255 \h </w:instrText>
        </w:r>
        <w:r>
          <w:rPr>
            <w:webHidden/>
          </w:rPr>
        </w:r>
        <w:r>
          <w:rPr>
            <w:webHidden/>
          </w:rPr>
          <w:fldChar w:fldCharType="separate"/>
        </w:r>
        <w:r>
          <w:rPr>
            <w:webHidden/>
          </w:rPr>
          <w:t>6</w:t>
        </w:r>
        <w:r>
          <w:rPr>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56" w:history="1">
        <w:r w:rsidRPr="000C5691">
          <w:rPr>
            <w:rStyle w:val="Hyperlink"/>
            <w:rFonts w:cs="Arial"/>
          </w:rPr>
          <w:t>3.</w:t>
        </w:r>
        <w:r>
          <w:rPr>
            <w:rFonts w:ascii="Calibri" w:hAnsi="Calibri" w:cs="Calibri"/>
            <w:b w:val="0"/>
            <w:bCs w:val="0"/>
            <w:color w:val="auto"/>
            <w:sz w:val="22"/>
            <w:szCs w:val="22"/>
            <w:lang w:eastAsia="pl-PL"/>
          </w:rPr>
          <w:tab/>
        </w:r>
        <w:r w:rsidRPr="000C5691">
          <w:rPr>
            <w:rStyle w:val="Hyperlink"/>
            <w:rFonts w:cs="Arial"/>
          </w:rPr>
          <w:t>Osoby badane</w:t>
        </w:r>
        <w:r>
          <w:rPr>
            <w:webHidden/>
          </w:rPr>
          <w:tab/>
        </w:r>
        <w:r>
          <w:rPr>
            <w:webHidden/>
          </w:rPr>
          <w:fldChar w:fldCharType="begin"/>
        </w:r>
        <w:r>
          <w:rPr>
            <w:webHidden/>
          </w:rPr>
          <w:instrText xml:space="preserve"> PAGEREF _Toc258572256 \h </w:instrText>
        </w:r>
        <w:r>
          <w:rPr>
            <w:webHidden/>
          </w:rPr>
        </w:r>
        <w:r>
          <w:rPr>
            <w:webHidden/>
          </w:rPr>
          <w:fldChar w:fldCharType="separate"/>
        </w:r>
        <w:r>
          <w:rPr>
            <w:webHidden/>
          </w:rPr>
          <w:t>6</w:t>
        </w:r>
        <w:r>
          <w:rPr>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57" w:history="1">
        <w:r w:rsidRPr="000C5691">
          <w:rPr>
            <w:rStyle w:val="Hyperlink"/>
            <w:rFonts w:cs="Arial"/>
          </w:rPr>
          <w:t>4.</w:t>
        </w:r>
        <w:r>
          <w:rPr>
            <w:rFonts w:ascii="Calibri" w:hAnsi="Calibri" w:cs="Calibri"/>
            <w:b w:val="0"/>
            <w:bCs w:val="0"/>
            <w:color w:val="auto"/>
            <w:sz w:val="22"/>
            <w:szCs w:val="22"/>
            <w:lang w:eastAsia="pl-PL"/>
          </w:rPr>
          <w:tab/>
        </w:r>
        <w:r w:rsidRPr="000C5691">
          <w:rPr>
            <w:rStyle w:val="Hyperlink"/>
            <w:rFonts w:cs="Arial"/>
          </w:rPr>
          <w:t>Charakterystyka migracji zarobkowych w powiecie</w:t>
        </w:r>
        <w:r>
          <w:rPr>
            <w:webHidden/>
          </w:rPr>
          <w:tab/>
        </w:r>
        <w:r>
          <w:rPr>
            <w:webHidden/>
          </w:rPr>
          <w:fldChar w:fldCharType="begin"/>
        </w:r>
        <w:r>
          <w:rPr>
            <w:webHidden/>
          </w:rPr>
          <w:instrText xml:space="preserve"> PAGEREF _Toc258572257 \h </w:instrText>
        </w:r>
        <w:r>
          <w:rPr>
            <w:webHidden/>
          </w:rPr>
        </w:r>
        <w:r>
          <w:rPr>
            <w:webHidden/>
          </w:rPr>
          <w:fldChar w:fldCharType="separate"/>
        </w:r>
        <w:r>
          <w:rPr>
            <w:webHidden/>
          </w:rPr>
          <w:t>8</w:t>
        </w:r>
        <w:r>
          <w:rPr>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58" w:history="1">
        <w:r w:rsidRPr="000C5691">
          <w:rPr>
            <w:rStyle w:val="Hyperlink"/>
            <w:rFonts w:cs="Arial"/>
            <w:noProof/>
          </w:rPr>
          <w:t>4.1.</w:t>
        </w:r>
        <w:r>
          <w:rPr>
            <w:rFonts w:ascii="Calibri" w:hAnsi="Calibri" w:cs="Calibri"/>
            <w:noProof/>
            <w:color w:val="auto"/>
            <w:sz w:val="22"/>
            <w:szCs w:val="22"/>
            <w:lang w:eastAsia="pl-PL"/>
          </w:rPr>
          <w:tab/>
        </w:r>
        <w:r w:rsidRPr="000C5691">
          <w:rPr>
            <w:rStyle w:val="Hyperlink"/>
            <w:rFonts w:cs="Arial"/>
            <w:noProof/>
          </w:rPr>
          <w:t>Trajektorie migracji</w:t>
        </w:r>
        <w:r>
          <w:rPr>
            <w:noProof/>
            <w:webHidden/>
          </w:rPr>
          <w:tab/>
        </w:r>
        <w:r>
          <w:rPr>
            <w:noProof/>
            <w:webHidden/>
          </w:rPr>
          <w:fldChar w:fldCharType="begin"/>
        </w:r>
        <w:r>
          <w:rPr>
            <w:noProof/>
            <w:webHidden/>
          </w:rPr>
          <w:instrText xml:space="preserve"> PAGEREF _Toc258572258 \h </w:instrText>
        </w:r>
        <w:r>
          <w:rPr>
            <w:noProof/>
            <w:webHidden/>
          </w:rPr>
        </w:r>
        <w:r>
          <w:rPr>
            <w:noProof/>
            <w:webHidden/>
          </w:rPr>
          <w:fldChar w:fldCharType="separate"/>
        </w:r>
        <w:r>
          <w:rPr>
            <w:noProof/>
            <w:webHidden/>
          </w:rPr>
          <w:t>9</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59" w:history="1">
        <w:r w:rsidRPr="000C5691">
          <w:rPr>
            <w:rStyle w:val="Hyperlink"/>
            <w:rFonts w:cs="Arial"/>
            <w:noProof/>
          </w:rPr>
          <w:t>4.2.</w:t>
        </w:r>
        <w:r>
          <w:rPr>
            <w:rFonts w:ascii="Calibri" w:hAnsi="Calibri" w:cs="Calibri"/>
            <w:noProof/>
            <w:color w:val="auto"/>
            <w:sz w:val="22"/>
            <w:szCs w:val="22"/>
            <w:lang w:eastAsia="pl-PL"/>
          </w:rPr>
          <w:tab/>
        </w:r>
        <w:r w:rsidRPr="000C5691">
          <w:rPr>
            <w:rStyle w:val="Hyperlink"/>
            <w:rFonts w:cs="Arial"/>
            <w:noProof/>
          </w:rPr>
          <w:t>Migracje – motywy i bariery</w:t>
        </w:r>
        <w:r>
          <w:rPr>
            <w:noProof/>
            <w:webHidden/>
          </w:rPr>
          <w:tab/>
        </w:r>
        <w:r>
          <w:rPr>
            <w:noProof/>
            <w:webHidden/>
          </w:rPr>
          <w:fldChar w:fldCharType="begin"/>
        </w:r>
        <w:r>
          <w:rPr>
            <w:noProof/>
            <w:webHidden/>
          </w:rPr>
          <w:instrText xml:space="preserve"> PAGEREF _Toc258572259 \h </w:instrText>
        </w:r>
        <w:r>
          <w:rPr>
            <w:noProof/>
            <w:webHidden/>
          </w:rPr>
        </w:r>
        <w:r>
          <w:rPr>
            <w:noProof/>
            <w:webHidden/>
          </w:rPr>
          <w:fldChar w:fldCharType="separate"/>
        </w:r>
        <w:r>
          <w:rPr>
            <w:noProof/>
            <w:webHidden/>
          </w:rPr>
          <w:t>10</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0" w:history="1">
        <w:r w:rsidRPr="000C5691">
          <w:rPr>
            <w:rStyle w:val="Hyperlink"/>
            <w:rFonts w:cs="Arial"/>
            <w:noProof/>
          </w:rPr>
          <w:t>4.3.</w:t>
        </w:r>
        <w:r>
          <w:rPr>
            <w:rFonts w:ascii="Calibri" w:hAnsi="Calibri" w:cs="Calibri"/>
            <w:noProof/>
            <w:color w:val="auto"/>
            <w:sz w:val="22"/>
            <w:szCs w:val="22"/>
            <w:lang w:eastAsia="pl-PL"/>
          </w:rPr>
          <w:tab/>
        </w:r>
        <w:r w:rsidRPr="000C5691">
          <w:rPr>
            <w:rStyle w:val="Hyperlink"/>
            <w:rFonts w:cs="Arial"/>
            <w:noProof/>
          </w:rPr>
          <w:t>Praca na migracji</w:t>
        </w:r>
        <w:r>
          <w:rPr>
            <w:noProof/>
            <w:webHidden/>
          </w:rPr>
          <w:tab/>
        </w:r>
        <w:r>
          <w:rPr>
            <w:noProof/>
            <w:webHidden/>
          </w:rPr>
          <w:fldChar w:fldCharType="begin"/>
        </w:r>
        <w:r>
          <w:rPr>
            <w:noProof/>
            <w:webHidden/>
          </w:rPr>
          <w:instrText xml:space="preserve"> PAGEREF _Toc258572260 \h </w:instrText>
        </w:r>
        <w:r>
          <w:rPr>
            <w:noProof/>
            <w:webHidden/>
          </w:rPr>
        </w:r>
        <w:r>
          <w:rPr>
            <w:noProof/>
            <w:webHidden/>
          </w:rPr>
          <w:fldChar w:fldCharType="separate"/>
        </w:r>
        <w:r>
          <w:rPr>
            <w:noProof/>
            <w:webHidden/>
          </w:rPr>
          <w:t>12</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1" w:history="1">
        <w:r w:rsidRPr="000C5691">
          <w:rPr>
            <w:rStyle w:val="Hyperlink"/>
            <w:rFonts w:cs="Arial"/>
            <w:noProof/>
          </w:rPr>
          <w:t>4.4.</w:t>
        </w:r>
        <w:r>
          <w:rPr>
            <w:rFonts w:ascii="Calibri" w:hAnsi="Calibri" w:cs="Calibri"/>
            <w:noProof/>
            <w:color w:val="auto"/>
            <w:sz w:val="22"/>
            <w:szCs w:val="22"/>
            <w:lang w:eastAsia="pl-PL"/>
          </w:rPr>
          <w:tab/>
        </w:r>
        <w:r w:rsidRPr="000C5691">
          <w:rPr>
            <w:rStyle w:val="Hyperlink"/>
            <w:rFonts w:cs="Arial"/>
            <w:noProof/>
          </w:rPr>
          <w:t>Wady i zalety migracji</w:t>
        </w:r>
        <w:r>
          <w:rPr>
            <w:noProof/>
            <w:webHidden/>
          </w:rPr>
          <w:tab/>
        </w:r>
        <w:r>
          <w:rPr>
            <w:noProof/>
            <w:webHidden/>
          </w:rPr>
          <w:fldChar w:fldCharType="begin"/>
        </w:r>
        <w:r>
          <w:rPr>
            <w:noProof/>
            <w:webHidden/>
          </w:rPr>
          <w:instrText xml:space="preserve"> PAGEREF _Toc258572261 \h </w:instrText>
        </w:r>
        <w:r>
          <w:rPr>
            <w:noProof/>
            <w:webHidden/>
          </w:rPr>
        </w:r>
        <w:r>
          <w:rPr>
            <w:noProof/>
            <w:webHidden/>
          </w:rPr>
          <w:fldChar w:fldCharType="separate"/>
        </w:r>
        <w:r>
          <w:rPr>
            <w:noProof/>
            <w:webHidden/>
          </w:rPr>
          <w:t>12</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2" w:history="1">
        <w:r w:rsidRPr="000C5691">
          <w:rPr>
            <w:rStyle w:val="Hyperlink"/>
            <w:rFonts w:cs="Arial"/>
            <w:noProof/>
          </w:rPr>
          <w:t>4.5.</w:t>
        </w:r>
        <w:r>
          <w:rPr>
            <w:rFonts w:ascii="Calibri" w:hAnsi="Calibri" w:cs="Calibri"/>
            <w:noProof/>
            <w:color w:val="auto"/>
            <w:sz w:val="22"/>
            <w:szCs w:val="22"/>
            <w:lang w:eastAsia="pl-PL"/>
          </w:rPr>
          <w:tab/>
        </w:r>
        <w:r w:rsidRPr="000C5691">
          <w:rPr>
            <w:rStyle w:val="Hyperlink"/>
            <w:rFonts w:cs="Arial"/>
            <w:noProof/>
          </w:rPr>
          <w:t>Migracje w kontekście społeczności lokalnej i rodziny</w:t>
        </w:r>
        <w:r>
          <w:rPr>
            <w:noProof/>
            <w:webHidden/>
          </w:rPr>
          <w:tab/>
        </w:r>
        <w:r>
          <w:rPr>
            <w:noProof/>
            <w:webHidden/>
          </w:rPr>
          <w:fldChar w:fldCharType="begin"/>
        </w:r>
        <w:r>
          <w:rPr>
            <w:noProof/>
            <w:webHidden/>
          </w:rPr>
          <w:instrText xml:space="preserve"> PAGEREF _Toc258572262 \h </w:instrText>
        </w:r>
        <w:r>
          <w:rPr>
            <w:noProof/>
            <w:webHidden/>
          </w:rPr>
        </w:r>
        <w:r>
          <w:rPr>
            <w:noProof/>
            <w:webHidden/>
          </w:rPr>
          <w:fldChar w:fldCharType="separate"/>
        </w:r>
        <w:r>
          <w:rPr>
            <w:noProof/>
            <w:webHidden/>
          </w:rPr>
          <w:t>15</w:t>
        </w:r>
        <w:r>
          <w:rPr>
            <w:noProof/>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63" w:history="1">
        <w:r w:rsidRPr="000C5691">
          <w:rPr>
            <w:rStyle w:val="Hyperlink"/>
            <w:rFonts w:cs="Arial"/>
          </w:rPr>
          <w:t>6. Powroty</w:t>
        </w:r>
        <w:r>
          <w:rPr>
            <w:webHidden/>
          </w:rPr>
          <w:tab/>
        </w:r>
        <w:r>
          <w:rPr>
            <w:webHidden/>
          </w:rPr>
          <w:fldChar w:fldCharType="begin"/>
        </w:r>
        <w:r>
          <w:rPr>
            <w:webHidden/>
          </w:rPr>
          <w:instrText xml:space="preserve"> PAGEREF _Toc258572263 \h </w:instrText>
        </w:r>
        <w:r>
          <w:rPr>
            <w:webHidden/>
          </w:rPr>
        </w:r>
        <w:r>
          <w:rPr>
            <w:webHidden/>
          </w:rPr>
          <w:fldChar w:fldCharType="separate"/>
        </w:r>
        <w:r>
          <w:rPr>
            <w:webHidden/>
          </w:rPr>
          <w:t>15</w:t>
        </w:r>
        <w:r>
          <w:rPr>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4" w:history="1">
        <w:r w:rsidRPr="000C5691">
          <w:rPr>
            <w:rStyle w:val="Hyperlink"/>
            <w:rFonts w:cs="Arial"/>
            <w:noProof/>
          </w:rPr>
          <w:t>6.1.Przyczyny powrotów</w:t>
        </w:r>
        <w:r>
          <w:rPr>
            <w:noProof/>
            <w:webHidden/>
          </w:rPr>
          <w:tab/>
        </w:r>
        <w:r>
          <w:rPr>
            <w:noProof/>
            <w:webHidden/>
          </w:rPr>
          <w:fldChar w:fldCharType="begin"/>
        </w:r>
        <w:r>
          <w:rPr>
            <w:noProof/>
            <w:webHidden/>
          </w:rPr>
          <w:instrText xml:space="preserve"> PAGEREF _Toc258572264 \h </w:instrText>
        </w:r>
        <w:r>
          <w:rPr>
            <w:noProof/>
            <w:webHidden/>
          </w:rPr>
        </w:r>
        <w:r>
          <w:rPr>
            <w:noProof/>
            <w:webHidden/>
          </w:rPr>
          <w:fldChar w:fldCharType="separate"/>
        </w:r>
        <w:r>
          <w:rPr>
            <w:noProof/>
            <w:webHidden/>
          </w:rPr>
          <w:t>15</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5" w:history="1">
        <w:r w:rsidRPr="000C5691">
          <w:rPr>
            <w:rStyle w:val="Hyperlink"/>
            <w:rFonts w:cs="Arial"/>
            <w:noProof/>
          </w:rPr>
          <w:t>6.2. Powrót na lokalny rynek pracy</w:t>
        </w:r>
        <w:r>
          <w:rPr>
            <w:noProof/>
            <w:webHidden/>
          </w:rPr>
          <w:tab/>
        </w:r>
        <w:r>
          <w:rPr>
            <w:noProof/>
            <w:webHidden/>
          </w:rPr>
          <w:fldChar w:fldCharType="begin"/>
        </w:r>
        <w:r>
          <w:rPr>
            <w:noProof/>
            <w:webHidden/>
          </w:rPr>
          <w:instrText xml:space="preserve"> PAGEREF _Toc258572265 \h </w:instrText>
        </w:r>
        <w:r>
          <w:rPr>
            <w:noProof/>
            <w:webHidden/>
          </w:rPr>
        </w:r>
        <w:r>
          <w:rPr>
            <w:noProof/>
            <w:webHidden/>
          </w:rPr>
          <w:fldChar w:fldCharType="separate"/>
        </w:r>
        <w:r>
          <w:rPr>
            <w:noProof/>
            <w:webHidden/>
          </w:rPr>
          <w:t>16</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6" w:history="1">
        <w:r w:rsidRPr="000C5691">
          <w:rPr>
            <w:rStyle w:val="Hyperlink"/>
            <w:rFonts w:cs="Arial"/>
            <w:noProof/>
          </w:rPr>
          <w:t>6.3. Zagospodarowanie środków finansowych zdobytych w ramach emigracji</w:t>
        </w:r>
        <w:r>
          <w:rPr>
            <w:noProof/>
            <w:webHidden/>
          </w:rPr>
          <w:tab/>
        </w:r>
        <w:r>
          <w:rPr>
            <w:noProof/>
            <w:webHidden/>
          </w:rPr>
          <w:fldChar w:fldCharType="begin"/>
        </w:r>
        <w:r>
          <w:rPr>
            <w:noProof/>
            <w:webHidden/>
          </w:rPr>
          <w:instrText xml:space="preserve"> PAGEREF _Toc258572266 \h </w:instrText>
        </w:r>
        <w:r>
          <w:rPr>
            <w:noProof/>
            <w:webHidden/>
          </w:rPr>
        </w:r>
        <w:r>
          <w:rPr>
            <w:noProof/>
            <w:webHidden/>
          </w:rPr>
          <w:fldChar w:fldCharType="separate"/>
        </w:r>
        <w:r>
          <w:rPr>
            <w:noProof/>
            <w:webHidden/>
          </w:rPr>
          <w:t>19</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7" w:history="1">
        <w:r w:rsidRPr="000C5691">
          <w:rPr>
            <w:rStyle w:val="Hyperlink"/>
            <w:rFonts w:cs="Arial"/>
            <w:noProof/>
          </w:rPr>
          <w:t>6.4 Powrót do domu i rodziny</w:t>
        </w:r>
        <w:r>
          <w:rPr>
            <w:noProof/>
            <w:webHidden/>
          </w:rPr>
          <w:tab/>
        </w:r>
        <w:r>
          <w:rPr>
            <w:noProof/>
            <w:webHidden/>
          </w:rPr>
          <w:fldChar w:fldCharType="begin"/>
        </w:r>
        <w:r>
          <w:rPr>
            <w:noProof/>
            <w:webHidden/>
          </w:rPr>
          <w:instrText xml:space="preserve"> PAGEREF _Toc258572267 \h </w:instrText>
        </w:r>
        <w:r>
          <w:rPr>
            <w:noProof/>
            <w:webHidden/>
          </w:rPr>
        </w:r>
        <w:r>
          <w:rPr>
            <w:noProof/>
            <w:webHidden/>
          </w:rPr>
          <w:fldChar w:fldCharType="separate"/>
        </w:r>
        <w:r>
          <w:rPr>
            <w:noProof/>
            <w:webHidden/>
          </w:rPr>
          <w:t>19</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68" w:history="1">
        <w:r w:rsidRPr="000C5691">
          <w:rPr>
            <w:rStyle w:val="Hyperlink"/>
            <w:rFonts w:cs="Arial"/>
            <w:noProof/>
          </w:rPr>
          <w:t>6.5. Kontekst społeczności lokalnej</w:t>
        </w:r>
        <w:r>
          <w:rPr>
            <w:noProof/>
            <w:webHidden/>
          </w:rPr>
          <w:tab/>
        </w:r>
        <w:r>
          <w:rPr>
            <w:noProof/>
            <w:webHidden/>
          </w:rPr>
          <w:fldChar w:fldCharType="begin"/>
        </w:r>
        <w:r>
          <w:rPr>
            <w:noProof/>
            <w:webHidden/>
          </w:rPr>
          <w:instrText xml:space="preserve"> PAGEREF _Toc258572268 \h </w:instrText>
        </w:r>
        <w:r>
          <w:rPr>
            <w:noProof/>
            <w:webHidden/>
          </w:rPr>
        </w:r>
        <w:r>
          <w:rPr>
            <w:noProof/>
            <w:webHidden/>
          </w:rPr>
          <w:fldChar w:fldCharType="separate"/>
        </w:r>
        <w:r>
          <w:rPr>
            <w:noProof/>
            <w:webHidden/>
          </w:rPr>
          <w:t>21</w:t>
        </w:r>
        <w:r>
          <w:rPr>
            <w:noProof/>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69" w:history="1">
        <w:r w:rsidRPr="000C5691">
          <w:rPr>
            <w:rStyle w:val="Hyperlink"/>
            <w:rFonts w:cs="Arial"/>
          </w:rPr>
          <w:t>7. Mechanizmy i programy adaptacyjne</w:t>
        </w:r>
        <w:r>
          <w:rPr>
            <w:webHidden/>
          </w:rPr>
          <w:tab/>
        </w:r>
        <w:r>
          <w:rPr>
            <w:webHidden/>
          </w:rPr>
          <w:fldChar w:fldCharType="begin"/>
        </w:r>
        <w:r>
          <w:rPr>
            <w:webHidden/>
          </w:rPr>
          <w:instrText xml:space="preserve"> PAGEREF _Toc258572269 \h </w:instrText>
        </w:r>
        <w:r>
          <w:rPr>
            <w:webHidden/>
          </w:rPr>
        </w:r>
        <w:r>
          <w:rPr>
            <w:webHidden/>
          </w:rPr>
          <w:fldChar w:fldCharType="separate"/>
        </w:r>
        <w:r>
          <w:rPr>
            <w:webHidden/>
          </w:rPr>
          <w:t>23</w:t>
        </w:r>
        <w:r>
          <w:rPr>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70" w:history="1">
        <w:r w:rsidRPr="000C5691">
          <w:rPr>
            <w:rStyle w:val="Hyperlink"/>
            <w:rFonts w:cs="Arial"/>
            <w:noProof/>
          </w:rPr>
          <w:t>7.1. Powroty – potrzeby i oczekiwania</w:t>
        </w:r>
        <w:r>
          <w:rPr>
            <w:noProof/>
            <w:webHidden/>
          </w:rPr>
          <w:tab/>
        </w:r>
        <w:r>
          <w:rPr>
            <w:noProof/>
            <w:webHidden/>
          </w:rPr>
          <w:fldChar w:fldCharType="begin"/>
        </w:r>
        <w:r>
          <w:rPr>
            <w:noProof/>
            <w:webHidden/>
          </w:rPr>
          <w:instrText xml:space="preserve"> PAGEREF _Toc258572270 \h </w:instrText>
        </w:r>
        <w:r>
          <w:rPr>
            <w:noProof/>
            <w:webHidden/>
          </w:rPr>
        </w:r>
        <w:r>
          <w:rPr>
            <w:noProof/>
            <w:webHidden/>
          </w:rPr>
          <w:fldChar w:fldCharType="separate"/>
        </w:r>
        <w:r>
          <w:rPr>
            <w:noProof/>
            <w:webHidden/>
          </w:rPr>
          <w:t>23</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71" w:history="1">
        <w:r w:rsidRPr="000C5691">
          <w:rPr>
            <w:rStyle w:val="Hyperlink"/>
            <w:rFonts w:cs="Arial"/>
            <w:noProof/>
          </w:rPr>
          <w:t>7.2. Sposoby radzenia sobie z trudnościami związanymi z powrotem</w:t>
        </w:r>
        <w:r>
          <w:rPr>
            <w:noProof/>
            <w:webHidden/>
          </w:rPr>
          <w:tab/>
        </w:r>
        <w:r>
          <w:rPr>
            <w:noProof/>
            <w:webHidden/>
          </w:rPr>
          <w:fldChar w:fldCharType="begin"/>
        </w:r>
        <w:r>
          <w:rPr>
            <w:noProof/>
            <w:webHidden/>
          </w:rPr>
          <w:instrText xml:space="preserve"> PAGEREF _Toc258572271 \h </w:instrText>
        </w:r>
        <w:r>
          <w:rPr>
            <w:noProof/>
            <w:webHidden/>
          </w:rPr>
        </w:r>
        <w:r>
          <w:rPr>
            <w:noProof/>
            <w:webHidden/>
          </w:rPr>
          <w:fldChar w:fldCharType="separate"/>
        </w:r>
        <w:r>
          <w:rPr>
            <w:noProof/>
            <w:webHidden/>
          </w:rPr>
          <w:t>24</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72" w:history="1">
        <w:r w:rsidRPr="000C5691">
          <w:rPr>
            <w:rStyle w:val="Hyperlink"/>
            <w:rFonts w:cs="Arial"/>
            <w:noProof/>
          </w:rPr>
          <w:t>7.3. Źródła wsparcia</w:t>
        </w:r>
        <w:r>
          <w:rPr>
            <w:noProof/>
            <w:webHidden/>
          </w:rPr>
          <w:tab/>
        </w:r>
        <w:r>
          <w:rPr>
            <w:noProof/>
            <w:webHidden/>
          </w:rPr>
          <w:fldChar w:fldCharType="begin"/>
        </w:r>
        <w:r>
          <w:rPr>
            <w:noProof/>
            <w:webHidden/>
          </w:rPr>
          <w:instrText xml:space="preserve"> PAGEREF _Toc258572272 \h </w:instrText>
        </w:r>
        <w:r>
          <w:rPr>
            <w:noProof/>
            <w:webHidden/>
          </w:rPr>
        </w:r>
        <w:r>
          <w:rPr>
            <w:noProof/>
            <w:webHidden/>
          </w:rPr>
          <w:fldChar w:fldCharType="separate"/>
        </w:r>
        <w:r>
          <w:rPr>
            <w:noProof/>
            <w:webHidden/>
          </w:rPr>
          <w:t>25</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73" w:history="1">
        <w:r w:rsidRPr="000C5691">
          <w:rPr>
            <w:rStyle w:val="Hyperlink"/>
            <w:rFonts w:cs="Arial"/>
            <w:noProof/>
          </w:rPr>
          <w:t>7.4 . Znajomość i korzystanie z programów adaptacyjnych</w:t>
        </w:r>
        <w:r>
          <w:rPr>
            <w:noProof/>
            <w:webHidden/>
          </w:rPr>
          <w:tab/>
        </w:r>
        <w:r>
          <w:rPr>
            <w:noProof/>
            <w:webHidden/>
          </w:rPr>
          <w:fldChar w:fldCharType="begin"/>
        </w:r>
        <w:r>
          <w:rPr>
            <w:noProof/>
            <w:webHidden/>
          </w:rPr>
          <w:instrText xml:space="preserve"> PAGEREF _Toc258572273 \h </w:instrText>
        </w:r>
        <w:r>
          <w:rPr>
            <w:noProof/>
            <w:webHidden/>
          </w:rPr>
        </w:r>
        <w:r>
          <w:rPr>
            <w:noProof/>
            <w:webHidden/>
          </w:rPr>
          <w:fldChar w:fldCharType="separate"/>
        </w:r>
        <w:r>
          <w:rPr>
            <w:noProof/>
            <w:webHidden/>
          </w:rPr>
          <w:t>25</w:t>
        </w:r>
        <w:r>
          <w:rPr>
            <w:noProof/>
            <w:webHidden/>
          </w:rPr>
          <w:fldChar w:fldCharType="end"/>
        </w:r>
      </w:hyperlink>
    </w:p>
    <w:p w:rsidR="009D3D8B" w:rsidRDefault="009D3D8B">
      <w:pPr>
        <w:pStyle w:val="TOC2"/>
        <w:rPr>
          <w:rFonts w:ascii="Calibri" w:hAnsi="Calibri" w:cs="Calibri"/>
          <w:noProof/>
          <w:color w:val="auto"/>
          <w:sz w:val="22"/>
          <w:szCs w:val="22"/>
          <w:lang w:eastAsia="pl-PL"/>
        </w:rPr>
      </w:pPr>
      <w:hyperlink w:anchor="_Toc258572274" w:history="1">
        <w:r w:rsidRPr="000C5691">
          <w:rPr>
            <w:rStyle w:val="Hyperlink"/>
            <w:rFonts w:cs="Arial"/>
            <w:noProof/>
          </w:rPr>
          <w:t>7.5. Próba typologii ze względu na charakter powrotów, potrzeb i trudności z tym związanych – MAPA problemów i hipotezy</w:t>
        </w:r>
        <w:r>
          <w:rPr>
            <w:noProof/>
            <w:webHidden/>
          </w:rPr>
          <w:tab/>
        </w:r>
        <w:r>
          <w:rPr>
            <w:noProof/>
            <w:webHidden/>
          </w:rPr>
          <w:fldChar w:fldCharType="begin"/>
        </w:r>
        <w:r>
          <w:rPr>
            <w:noProof/>
            <w:webHidden/>
          </w:rPr>
          <w:instrText xml:space="preserve"> PAGEREF _Toc258572274 \h </w:instrText>
        </w:r>
        <w:r>
          <w:rPr>
            <w:noProof/>
            <w:webHidden/>
          </w:rPr>
        </w:r>
        <w:r>
          <w:rPr>
            <w:noProof/>
            <w:webHidden/>
          </w:rPr>
          <w:fldChar w:fldCharType="separate"/>
        </w:r>
        <w:r>
          <w:rPr>
            <w:noProof/>
            <w:webHidden/>
          </w:rPr>
          <w:t>26</w:t>
        </w:r>
        <w:r>
          <w:rPr>
            <w:noProof/>
            <w:webHidden/>
          </w:rPr>
          <w:fldChar w:fldCharType="end"/>
        </w:r>
      </w:hyperlink>
    </w:p>
    <w:p w:rsidR="009D3D8B" w:rsidRDefault="009D3D8B">
      <w:pPr>
        <w:pStyle w:val="TOC1"/>
        <w:rPr>
          <w:rFonts w:ascii="Calibri" w:hAnsi="Calibri" w:cs="Calibri"/>
          <w:b w:val="0"/>
          <w:bCs w:val="0"/>
          <w:color w:val="auto"/>
          <w:sz w:val="22"/>
          <w:szCs w:val="22"/>
          <w:lang w:eastAsia="pl-PL"/>
        </w:rPr>
      </w:pPr>
      <w:hyperlink w:anchor="_Toc258572275" w:history="1">
        <w:r w:rsidRPr="000C5691">
          <w:rPr>
            <w:rStyle w:val="Hyperlink"/>
            <w:rFonts w:cs="Arial"/>
          </w:rPr>
          <w:t>Podsumowanie i wnioski</w:t>
        </w:r>
        <w:r>
          <w:rPr>
            <w:webHidden/>
          </w:rPr>
          <w:tab/>
        </w:r>
        <w:r>
          <w:rPr>
            <w:webHidden/>
          </w:rPr>
          <w:fldChar w:fldCharType="begin"/>
        </w:r>
        <w:r>
          <w:rPr>
            <w:webHidden/>
          </w:rPr>
          <w:instrText xml:space="preserve"> PAGEREF _Toc258572275 \h </w:instrText>
        </w:r>
        <w:r>
          <w:rPr>
            <w:webHidden/>
          </w:rPr>
        </w:r>
        <w:r>
          <w:rPr>
            <w:webHidden/>
          </w:rPr>
          <w:fldChar w:fldCharType="separate"/>
        </w:r>
        <w:r>
          <w:rPr>
            <w:webHidden/>
          </w:rPr>
          <w:t>28</w:t>
        </w:r>
        <w:r>
          <w:rPr>
            <w:webHidden/>
          </w:rPr>
          <w:fldChar w:fldCharType="end"/>
        </w:r>
      </w:hyperlink>
    </w:p>
    <w:p w:rsidR="009D3D8B" w:rsidRDefault="009D3D8B">
      <w:r>
        <w:fldChar w:fldCharType="end"/>
      </w:r>
    </w:p>
    <w:p w:rsidR="009D3D8B" w:rsidRDefault="009D3D8B">
      <w:pPr>
        <w:spacing w:after="0" w:line="240" w:lineRule="auto"/>
        <w:jc w:val="left"/>
      </w:pPr>
      <w:r>
        <w:br w:type="page"/>
      </w:r>
    </w:p>
    <w:p w:rsidR="009D3D8B" w:rsidRDefault="009D3D8B" w:rsidP="00D6502B">
      <w:pPr>
        <w:ind w:left="360"/>
      </w:pPr>
    </w:p>
    <w:p w:rsidR="009D3D8B" w:rsidRDefault="009D3D8B" w:rsidP="00EE5623">
      <w:pPr>
        <w:pStyle w:val="Heading1"/>
      </w:pPr>
      <w:bookmarkStart w:id="0" w:name="_Toc246497755"/>
      <w:bookmarkStart w:id="1" w:name="_Toc258572253"/>
      <w:r w:rsidRPr="00613BE7">
        <w:t>Charakterystyka powiatu</w:t>
      </w:r>
      <w:bookmarkEnd w:id="0"/>
      <w:bookmarkEnd w:id="1"/>
    </w:p>
    <w:p w:rsidR="009D3D8B" w:rsidRDefault="009D3D8B" w:rsidP="00EC61BF">
      <w:pPr>
        <w:ind w:firstLine="708"/>
      </w:pPr>
      <w:r>
        <w:t xml:space="preserve">Powiat Ostródzki jest położony w zachodniej części woj. warmińsko-mazurskiego. Zajmuje powierzchnię </w:t>
      </w:r>
      <w:r w:rsidRPr="00EC61BF">
        <w:t>1 766 km2</w:t>
      </w:r>
      <w:r>
        <w:t>, liczy</w:t>
      </w:r>
      <w:r w:rsidRPr="00EC61BF">
        <w:t xml:space="preserve"> </w:t>
      </w:r>
      <w:r w:rsidRPr="00E042FF">
        <w:rPr>
          <w:color w:val="auto"/>
        </w:rPr>
        <w:t>104 890</w:t>
      </w:r>
      <w:r>
        <w:t xml:space="preserve"> mieszkańców. Jest jednym z największych powiatów w woj. warmińsko- mazurskim. </w:t>
      </w:r>
      <w:r w:rsidRPr="007E6A0F">
        <w:t xml:space="preserve">Od północy powiat sąsiaduje z powiatem elbląskim i lidzbarskim, od wschodu – z olsztyńskim, </w:t>
      </w:r>
      <w:r>
        <w:br/>
      </w:r>
      <w:r w:rsidRPr="007E6A0F">
        <w:t xml:space="preserve">od południa – z działdowskim i nidzickim, a od zachodu – ze sztumskim i iławskim, </w:t>
      </w:r>
      <w:r>
        <w:br/>
      </w:r>
      <w:r w:rsidRPr="007E6A0F">
        <w:t>z którym wspólnie tworzą trzon obsza</w:t>
      </w:r>
      <w:r>
        <w:t xml:space="preserve">ru zwanego Mazurami Zachodnimi. Siedzibą powiatu jest Ostróda, w której krzyżują się ważne szlaki komunikacyjne </w:t>
      </w:r>
      <w:r w:rsidRPr="007E6A0F">
        <w:t>Poznań-Olsztyn i Warszawa-Gdańsk. Powiat posiada również dogodne połączenia kolejowe. Przez Ostródę wiedzie linia kolejowa z Olsztyna do Wrocławia, która w pobliskiej Iławie krzyżuje się z trasą Warszawa-Gdańsk. Przez gminy Małdyty i Morąg przebiega kolej z Olsztyna do Elbląga.</w:t>
      </w:r>
      <w:r>
        <w:t xml:space="preserve"> W skład Powiatu Ostródzkiego wchodzi </w:t>
      </w:r>
      <w:r>
        <w:br/>
        <w:t>9 gmin, w tym:</w:t>
      </w:r>
    </w:p>
    <w:p w:rsidR="009D3D8B" w:rsidRDefault="009D3D8B" w:rsidP="00C53866">
      <w:pPr>
        <w:pStyle w:val="ListParagraph"/>
        <w:numPr>
          <w:ilvl w:val="0"/>
          <w:numId w:val="28"/>
        </w:numPr>
      </w:pPr>
      <w:r>
        <w:t>1 miejska – Ostróda</w:t>
      </w:r>
    </w:p>
    <w:p w:rsidR="009D3D8B" w:rsidRDefault="009D3D8B" w:rsidP="00C53866">
      <w:pPr>
        <w:pStyle w:val="ListParagraph"/>
        <w:numPr>
          <w:ilvl w:val="0"/>
          <w:numId w:val="28"/>
        </w:numPr>
      </w:pPr>
      <w:r>
        <w:t>3 miejsko - wiejskie</w:t>
      </w:r>
    </w:p>
    <w:p w:rsidR="009D3D8B" w:rsidRDefault="009D3D8B" w:rsidP="00C53866">
      <w:pPr>
        <w:pStyle w:val="ListParagraph"/>
        <w:numPr>
          <w:ilvl w:val="1"/>
          <w:numId w:val="28"/>
        </w:numPr>
      </w:pPr>
      <w:r>
        <w:t>Miasto i Gmina Miłomłyn</w:t>
      </w:r>
    </w:p>
    <w:p w:rsidR="009D3D8B" w:rsidRDefault="009D3D8B" w:rsidP="00C53866">
      <w:pPr>
        <w:pStyle w:val="ListParagraph"/>
        <w:numPr>
          <w:ilvl w:val="1"/>
          <w:numId w:val="28"/>
        </w:numPr>
      </w:pPr>
      <w:r>
        <w:t>Miasto i Gmina Morąg</w:t>
      </w:r>
    </w:p>
    <w:p w:rsidR="009D3D8B" w:rsidRDefault="009D3D8B" w:rsidP="00C53866">
      <w:pPr>
        <w:pStyle w:val="ListParagraph"/>
        <w:numPr>
          <w:ilvl w:val="1"/>
          <w:numId w:val="28"/>
        </w:numPr>
      </w:pPr>
      <w:r>
        <w:t>Miasto i Gmina Miłakowo</w:t>
      </w:r>
    </w:p>
    <w:p w:rsidR="009D3D8B" w:rsidRDefault="009D3D8B" w:rsidP="00C53866">
      <w:pPr>
        <w:pStyle w:val="ListParagraph"/>
        <w:numPr>
          <w:ilvl w:val="0"/>
          <w:numId w:val="28"/>
        </w:numPr>
      </w:pPr>
      <w:r>
        <w:t>5 wiejskich</w:t>
      </w:r>
    </w:p>
    <w:p w:rsidR="009D3D8B" w:rsidRDefault="009D3D8B" w:rsidP="00C53866">
      <w:pPr>
        <w:pStyle w:val="ListParagraph"/>
        <w:numPr>
          <w:ilvl w:val="1"/>
          <w:numId w:val="28"/>
        </w:numPr>
      </w:pPr>
      <w:r>
        <w:t>Gmina Dąbrówno</w:t>
      </w:r>
    </w:p>
    <w:p w:rsidR="009D3D8B" w:rsidRDefault="009D3D8B" w:rsidP="00C53866">
      <w:pPr>
        <w:pStyle w:val="ListParagraph"/>
        <w:numPr>
          <w:ilvl w:val="1"/>
          <w:numId w:val="28"/>
        </w:numPr>
      </w:pPr>
      <w:r>
        <w:t>Gmina Grunwald</w:t>
      </w:r>
    </w:p>
    <w:p w:rsidR="009D3D8B" w:rsidRDefault="009D3D8B" w:rsidP="00C53866">
      <w:pPr>
        <w:pStyle w:val="ListParagraph"/>
        <w:numPr>
          <w:ilvl w:val="1"/>
          <w:numId w:val="28"/>
        </w:numPr>
      </w:pPr>
      <w:r>
        <w:t>Gmina Łukta</w:t>
      </w:r>
    </w:p>
    <w:p w:rsidR="009D3D8B" w:rsidRDefault="009D3D8B" w:rsidP="00C53866">
      <w:pPr>
        <w:pStyle w:val="ListParagraph"/>
        <w:numPr>
          <w:ilvl w:val="1"/>
          <w:numId w:val="28"/>
        </w:numPr>
      </w:pPr>
      <w:r>
        <w:t>Gmina Małdyty</w:t>
      </w:r>
    </w:p>
    <w:p w:rsidR="009D3D8B" w:rsidRDefault="009D3D8B" w:rsidP="00C53866">
      <w:pPr>
        <w:pStyle w:val="ListParagraph"/>
        <w:numPr>
          <w:ilvl w:val="1"/>
          <w:numId w:val="28"/>
        </w:numPr>
      </w:pPr>
      <w:r>
        <w:t>Gmina Ostróda</w:t>
      </w:r>
    </w:p>
    <w:p w:rsidR="009D3D8B" w:rsidRDefault="009D3D8B" w:rsidP="00061B54"/>
    <w:p w:rsidR="009D3D8B" w:rsidRDefault="009D3D8B" w:rsidP="00EC61BF">
      <w:pPr>
        <w:ind w:firstLine="708"/>
      </w:pPr>
      <w:r>
        <w:t>T</w:t>
      </w:r>
      <w:r w:rsidRPr="00EC61BF">
        <w:t xml:space="preserve">ereny </w:t>
      </w:r>
      <w:r>
        <w:t xml:space="preserve">powiatu są bogate </w:t>
      </w:r>
      <w:r w:rsidRPr="00EC61BF">
        <w:t>w jeziora i lasy, co stanowi doskonałą podstaw</w:t>
      </w:r>
      <w:r>
        <w:t xml:space="preserve">ę do rozwoju bazy turystycznej. </w:t>
      </w:r>
      <w:r w:rsidRPr="00EC61BF">
        <w:t>Na terenie powiatu ostródzkiego znajduje się Góra Dylewska, najwyższy punkt Warmii i Mazur.</w:t>
      </w:r>
    </w:p>
    <w:p w:rsidR="009D3D8B" w:rsidRDefault="009D3D8B" w:rsidP="00C321EA">
      <w:pPr>
        <w:ind w:firstLine="708"/>
      </w:pPr>
      <w:r>
        <w:t xml:space="preserve">W Powiecie Ostródzkim znajduje się Grunwald – miejsce o ważnym znaczeniu historycznym (miejsce jednej z </w:t>
      </w:r>
      <w:r w:rsidRPr="00085227">
        <w:t>pierwszych bitew, jakie sto</w:t>
      </w:r>
      <w:r>
        <w:t>czono w średniowiecznej Europie, Bitwa wygrana przez wojska polskie).</w:t>
      </w:r>
    </w:p>
    <w:p w:rsidR="009D3D8B" w:rsidRPr="00BC2F10" w:rsidRDefault="009D3D8B" w:rsidP="00C321EA">
      <w:pPr>
        <w:ind w:firstLine="360"/>
      </w:pPr>
      <w:r>
        <w:t>Stopa bezrobocia w powiecie ostródzkim na koniec września 2009 roku wynosiła 22,5% (zarejestrowanych 8500 osób). (źródło: Urząd Statystyczny w Olsztynie 2009)</w:t>
      </w:r>
    </w:p>
    <w:p w:rsidR="009D3D8B" w:rsidRDefault="009D3D8B" w:rsidP="00E654FF"/>
    <w:p w:rsidR="009D3D8B" w:rsidRDefault="009D3D8B" w:rsidP="00E654FF">
      <w:r>
        <w:br w:type="page"/>
      </w:r>
    </w:p>
    <w:p w:rsidR="009D3D8B" w:rsidRDefault="009D3D8B" w:rsidP="00EE5623">
      <w:pPr>
        <w:pStyle w:val="Heading1"/>
      </w:pPr>
      <w:bookmarkStart w:id="2" w:name="_Toc246497756"/>
      <w:bookmarkStart w:id="3" w:name="_Toc258572254"/>
      <w:r w:rsidRPr="00613BE7">
        <w:t>Migracje w powiecie – skala, specyfika</w:t>
      </w:r>
      <w:bookmarkEnd w:id="2"/>
      <w:bookmarkEnd w:id="3"/>
    </w:p>
    <w:p w:rsidR="009D3D8B" w:rsidRDefault="009D3D8B" w:rsidP="006E2520">
      <w:r>
        <w:t>Według danych GUS w 2008 roku w powiecie ostródzkim napłynęło (zameldowało się) 1331 osób, (z czego 56 przyjechało z zagranicy, a 1275 z Polski). Natomiast odpłynęło (wymeldowało się) 1821 osób, (z czego wyjechało za granicę 191 osób,</w:t>
      </w:r>
      <w:r>
        <w:br/>
        <w:t>a do innych województw 1630 osoby). Ogółem saldo migracji w powiecie ostródzkim wyniosło – 4</w:t>
      </w:r>
      <w:r w:rsidRPr="00D94DCE">
        <w:t>,</w:t>
      </w:r>
      <w:r>
        <w:t>64</w:t>
      </w:r>
      <w:r w:rsidRPr="00D94DCE">
        <w:t xml:space="preserve"> (na 1000 ludności); w tym -3,</w:t>
      </w:r>
      <w:r>
        <w:t>36</w:t>
      </w:r>
      <w:r w:rsidRPr="00D94DCE">
        <w:t xml:space="preserve"> dla migracji wewnętrznych, a -</w:t>
      </w:r>
      <w:r>
        <w:t>1,</w:t>
      </w:r>
      <w:r w:rsidRPr="00D94DCE">
        <w:t xml:space="preserve">16 dla migracji zagranicznych. (źródło: </w:t>
      </w:r>
      <w:r>
        <w:t xml:space="preserve">Urząd Statystyczny w Olsztynie, </w:t>
      </w:r>
      <w:r w:rsidRPr="00D94DCE">
        <w:t>2009)</w:t>
      </w:r>
    </w:p>
    <w:p w:rsidR="009D3D8B" w:rsidRDefault="009D3D8B" w:rsidP="00E654FF"/>
    <w:p w:rsidR="009D3D8B" w:rsidRPr="00552EA6" w:rsidRDefault="009D3D8B" w:rsidP="00E654FF">
      <w:r w:rsidRPr="00552EA6">
        <w:t>Udział płci w migracjach zagranicznych to:</w:t>
      </w:r>
    </w:p>
    <w:p w:rsidR="009D3D8B" w:rsidRPr="00552EA6" w:rsidRDefault="009D3D8B" w:rsidP="00C53866">
      <w:pPr>
        <w:pStyle w:val="ListParagraph"/>
        <w:numPr>
          <w:ilvl w:val="0"/>
          <w:numId w:val="22"/>
        </w:numPr>
      </w:pPr>
      <w:r w:rsidRPr="00552EA6">
        <w:t xml:space="preserve">wśród osób, które </w:t>
      </w:r>
      <w:r>
        <w:t>przyjechały z zagranicy (ogółem 56</w:t>
      </w:r>
      <w:r w:rsidRPr="00552EA6">
        <w:t xml:space="preserve">) było </w:t>
      </w:r>
      <w:r>
        <w:t>34</w:t>
      </w:r>
      <w:r w:rsidRPr="00552EA6">
        <w:t xml:space="preserve"> mężczyzn i </w:t>
      </w:r>
      <w:r>
        <w:t>22</w:t>
      </w:r>
      <w:r w:rsidRPr="00552EA6">
        <w:t xml:space="preserve"> kobiet</w:t>
      </w:r>
      <w:r>
        <w:t>y</w:t>
      </w:r>
      <w:r w:rsidRPr="00552EA6">
        <w:t xml:space="preserve"> </w:t>
      </w:r>
    </w:p>
    <w:p w:rsidR="009D3D8B" w:rsidRDefault="009D3D8B" w:rsidP="00C53866">
      <w:pPr>
        <w:pStyle w:val="ListParagraph"/>
        <w:numPr>
          <w:ilvl w:val="0"/>
          <w:numId w:val="22"/>
        </w:numPr>
      </w:pPr>
      <w:r w:rsidRPr="00552EA6">
        <w:t xml:space="preserve">wyjechało natomiast </w:t>
      </w:r>
      <w:r>
        <w:t>191</w:t>
      </w:r>
      <w:r w:rsidRPr="00552EA6">
        <w:t xml:space="preserve"> osoby, w tym </w:t>
      </w:r>
      <w:r>
        <w:t>92</w:t>
      </w:r>
      <w:r w:rsidRPr="00552EA6">
        <w:t xml:space="preserve"> to mężczyźni i </w:t>
      </w:r>
      <w:r>
        <w:t>99</w:t>
      </w:r>
      <w:r w:rsidRPr="00552EA6">
        <w:t xml:space="preserve"> kobiety</w:t>
      </w:r>
      <w:r w:rsidRPr="00D94DCE">
        <w:t xml:space="preserve"> (źródło: </w:t>
      </w:r>
      <w:r>
        <w:t xml:space="preserve">Urząd Statystyczny w Olsztynie, </w:t>
      </w:r>
      <w:r w:rsidRPr="00D94DCE">
        <w:t>2009)</w:t>
      </w:r>
    </w:p>
    <w:p w:rsidR="009D3D8B" w:rsidRPr="00552EA6" w:rsidRDefault="009D3D8B" w:rsidP="00E654FF"/>
    <w:p w:rsidR="009D3D8B" w:rsidRPr="00552EA6" w:rsidRDefault="009D3D8B" w:rsidP="00E654FF">
      <w:r w:rsidRPr="00552EA6">
        <w:t xml:space="preserve">Jeśli chodzi o migracje wewnętrzne szczegółowo przeanalizowany jest kierunek migracji: </w:t>
      </w:r>
    </w:p>
    <w:p w:rsidR="009D3D8B" w:rsidRPr="00552EA6" w:rsidRDefault="009D3D8B" w:rsidP="00C53866">
      <w:pPr>
        <w:pStyle w:val="ListParagraph"/>
        <w:numPr>
          <w:ilvl w:val="0"/>
          <w:numId w:val="23"/>
        </w:numPr>
      </w:pPr>
      <w:r w:rsidRPr="00552EA6">
        <w:t xml:space="preserve">spośród </w:t>
      </w:r>
      <w:r>
        <w:t>1275</w:t>
      </w:r>
      <w:r w:rsidRPr="00552EA6">
        <w:t xml:space="preserve"> osób, które przyjechały na teren powiatu z innych części Polski: </w:t>
      </w:r>
      <w:r>
        <w:t>645</w:t>
      </w:r>
      <w:r w:rsidRPr="00552EA6">
        <w:t xml:space="preserve"> osoby przyjechały z innych miast, </w:t>
      </w:r>
      <w:r>
        <w:t>630</w:t>
      </w:r>
      <w:r w:rsidRPr="00552EA6">
        <w:t xml:space="preserve"> osób ze wsi, </w:t>
      </w:r>
    </w:p>
    <w:p w:rsidR="009D3D8B" w:rsidRDefault="009D3D8B" w:rsidP="00C53866">
      <w:pPr>
        <w:pStyle w:val="ListParagraph"/>
        <w:numPr>
          <w:ilvl w:val="0"/>
          <w:numId w:val="23"/>
        </w:numPr>
      </w:pPr>
      <w:r>
        <w:t>1630</w:t>
      </w:r>
      <w:r w:rsidRPr="00552EA6">
        <w:t xml:space="preserve"> osób, które wyjechały w inne części Polski: </w:t>
      </w:r>
      <w:r>
        <w:t>1007</w:t>
      </w:r>
      <w:r w:rsidRPr="00552EA6">
        <w:t xml:space="preserve"> osób osiedliło się </w:t>
      </w:r>
      <w:r>
        <w:br/>
      </w:r>
      <w:r w:rsidRPr="00552EA6">
        <w:t xml:space="preserve">w miastach, natomiast </w:t>
      </w:r>
      <w:r>
        <w:t>623 na wsi</w:t>
      </w:r>
      <w:r w:rsidRPr="00D94DCE">
        <w:t xml:space="preserve">. (źródło: </w:t>
      </w:r>
      <w:r>
        <w:t>Urząd Statystyczny w Olsztynie, 2009</w:t>
      </w:r>
      <w:r w:rsidRPr="00D94DCE">
        <w:t>)</w:t>
      </w:r>
    </w:p>
    <w:p w:rsidR="009D3D8B" w:rsidRDefault="009D3D8B" w:rsidP="00E654FF"/>
    <w:p w:rsidR="009D3D8B" w:rsidRDefault="009D3D8B" w:rsidP="00EE5623">
      <w:pPr>
        <w:pStyle w:val="Heading1"/>
      </w:pPr>
      <w:bookmarkStart w:id="4" w:name="_Toc246497757"/>
      <w:bookmarkStart w:id="5" w:name="_Toc258572255"/>
      <w:r w:rsidRPr="007C5DC4">
        <w:t>Metodologia badania</w:t>
      </w:r>
      <w:bookmarkEnd w:id="4"/>
      <w:bookmarkEnd w:id="5"/>
    </w:p>
    <w:p w:rsidR="009D3D8B" w:rsidRDefault="009D3D8B" w:rsidP="00E654FF">
      <w:pPr>
        <w:ind w:firstLine="708"/>
      </w:pPr>
      <w:r>
        <w:t>Badanie zostało przeprowadzone metodą indywidualnych wywiadów pogłębionych (</w:t>
      </w:r>
      <w:r w:rsidRPr="003803B3">
        <w:rPr>
          <w:i/>
          <w:iCs/>
        </w:rPr>
        <w:t>IDI – In-Depth Interview</w:t>
      </w:r>
      <w:r>
        <w:t xml:space="preserve">) oraz zogniskowanego wywiadu grupowego </w:t>
      </w:r>
      <w:r>
        <w:br/>
        <w:t>w gronie bliskich i znajomych (</w:t>
      </w:r>
      <w:r w:rsidRPr="003803B3">
        <w:rPr>
          <w:i/>
          <w:iCs/>
        </w:rPr>
        <w:t>AFG – Affinity Focus Group</w:t>
      </w:r>
      <w:r>
        <w:t xml:space="preserve">). W sumie zostało przeprowadzonych w powiecie 7 IDI oraz jedna grupa typu AFG. </w:t>
      </w:r>
    </w:p>
    <w:p w:rsidR="009D3D8B" w:rsidRDefault="009D3D8B" w:rsidP="00E654FF">
      <w:r>
        <w:t xml:space="preserve">Wszystkie wywiady, łącznie z zogniskowanym wywiadem grupowym, zostały poddane pełnej transkrypcji, a następnie zakodowane w programie Maxqda według specjalnie do tego celu stworzonego klucza kodowego. </w:t>
      </w:r>
    </w:p>
    <w:p w:rsidR="009D3D8B" w:rsidRDefault="009D3D8B" w:rsidP="00EE5623">
      <w:pPr>
        <w:pStyle w:val="Heading1"/>
      </w:pPr>
      <w:bookmarkStart w:id="6" w:name="_Toc246497758"/>
      <w:bookmarkStart w:id="7" w:name="_Toc258572256"/>
      <w:r w:rsidRPr="007C5DC4">
        <w:t>Osoby badane</w:t>
      </w:r>
      <w:bookmarkEnd w:id="6"/>
      <w:bookmarkEnd w:id="7"/>
      <w:r w:rsidRPr="007C5DC4">
        <w:tab/>
      </w:r>
    </w:p>
    <w:p w:rsidR="009D3D8B" w:rsidRPr="002E66DC" w:rsidRDefault="009D3D8B" w:rsidP="00E654FF">
      <w:r w:rsidRPr="002E66DC">
        <w:t>Naszymi rozmówcami byli:</w:t>
      </w:r>
    </w:p>
    <w:p w:rsidR="009D3D8B" w:rsidRPr="007B223B" w:rsidRDefault="009D3D8B" w:rsidP="00E654FF">
      <w:pPr>
        <w:rPr>
          <w:u w:val="single"/>
        </w:rPr>
      </w:pPr>
      <w:r w:rsidRPr="007B223B">
        <w:rPr>
          <w:u w:val="single"/>
        </w:rPr>
        <w:t>Wywiady indywidualne:</w:t>
      </w:r>
    </w:p>
    <w:p w:rsidR="009D3D8B" w:rsidRDefault="009D3D8B" w:rsidP="00C53866">
      <w:pPr>
        <w:pStyle w:val="ListParagraph"/>
        <w:numPr>
          <w:ilvl w:val="0"/>
          <w:numId w:val="3"/>
        </w:numPr>
      </w:pPr>
      <w:r w:rsidRPr="00E654FF">
        <w:rPr>
          <w:b/>
          <w:bCs/>
        </w:rPr>
        <w:t>Wywiad nr 1</w:t>
      </w:r>
      <w:r w:rsidRPr="00F369A9">
        <w:t xml:space="preserve"> </w:t>
      </w:r>
      <w:r>
        <w:t xml:space="preserve">– </w:t>
      </w:r>
      <w:r w:rsidRPr="00F369A9">
        <w:t>kobieta</w:t>
      </w:r>
      <w:r>
        <w:t xml:space="preserve">, 53 </w:t>
      </w:r>
      <w:r w:rsidRPr="00F369A9">
        <w:t>lat</w:t>
      </w:r>
      <w:r>
        <w:t xml:space="preserve">a, wykształcenie zawodowe, zamężna, ma dorosłe dzieci. Mieszka w Ostródzie, razem z mężem, oraz z córką, jej mężem i wnuczkiem, którym się opiekuje. Obecnie nie pracuje, ma zawieszoną działalność gospodarczą. </w:t>
      </w:r>
    </w:p>
    <w:p w:rsidR="009D3D8B" w:rsidRPr="00E654FF" w:rsidRDefault="009D3D8B" w:rsidP="00C53866">
      <w:pPr>
        <w:pStyle w:val="ListParagraph"/>
        <w:numPr>
          <w:ilvl w:val="1"/>
          <w:numId w:val="3"/>
        </w:numPr>
      </w:pPr>
      <w:r w:rsidRPr="00E654FF">
        <w:t xml:space="preserve">Migracje zagraniczne: </w:t>
      </w:r>
      <w:r>
        <w:t>6-ścio miesięczny pobyt w Anglii</w:t>
      </w:r>
    </w:p>
    <w:p w:rsidR="009D3D8B" w:rsidRDefault="009D3D8B" w:rsidP="00C53866">
      <w:pPr>
        <w:pStyle w:val="ListParagraph"/>
        <w:numPr>
          <w:ilvl w:val="0"/>
          <w:numId w:val="3"/>
        </w:numPr>
      </w:pPr>
      <w:r w:rsidRPr="00A26640">
        <w:rPr>
          <w:b/>
          <w:bCs/>
        </w:rPr>
        <w:t>Wywiad nr 2 – mężczyzna</w:t>
      </w:r>
      <w:r>
        <w:t xml:space="preserve">, 33 lata, wykształcenie policealne. Mieszka </w:t>
      </w:r>
      <w:r>
        <w:br/>
        <w:t>w Ostródzie, z żoną i dwójką dzieci Od stycznia 2009 roku prowadzi własną działalność gospodarczą (jest masażystą)</w:t>
      </w:r>
    </w:p>
    <w:p w:rsidR="009D3D8B" w:rsidRPr="00E654FF" w:rsidRDefault="009D3D8B" w:rsidP="00C53866">
      <w:pPr>
        <w:pStyle w:val="ListParagraph"/>
        <w:numPr>
          <w:ilvl w:val="1"/>
          <w:numId w:val="3"/>
        </w:numPr>
      </w:pPr>
      <w:r w:rsidRPr="00E654FF">
        <w:t xml:space="preserve">Migracje </w:t>
      </w:r>
      <w:r>
        <w:t>wewnętrzne</w:t>
      </w:r>
      <w:r w:rsidRPr="00E654FF">
        <w:t xml:space="preserve">: 6-ścio miesięczna </w:t>
      </w:r>
      <w:r>
        <w:t xml:space="preserve">praca w Siedlcach. Praca </w:t>
      </w:r>
      <w:r>
        <w:br/>
        <w:t>w zawodzie, jako masażysta w klinice.</w:t>
      </w:r>
    </w:p>
    <w:p w:rsidR="009D3D8B" w:rsidRDefault="009D3D8B" w:rsidP="00C53866">
      <w:pPr>
        <w:pStyle w:val="ListParagraph"/>
        <w:numPr>
          <w:ilvl w:val="0"/>
          <w:numId w:val="4"/>
        </w:numPr>
      </w:pPr>
      <w:r w:rsidRPr="00E654FF">
        <w:rPr>
          <w:b/>
          <w:bCs/>
        </w:rPr>
        <w:t>Wywiad nr 3</w:t>
      </w:r>
      <w:r>
        <w:t xml:space="preserve"> - kobieta, 30 lat, wykształcenie wyższe, mieszka w Ostródzie. </w:t>
      </w:r>
      <w:r w:rsidRPr="00F369A9">
        <w:t xml:space="preserve">Obecnie </w:t>
      </w:r>
      <w:r>
        <w:t>pracuje w szkole, jako nauczyciel języka angielskiego; dodatkowo udziela korepetycji. Zamężna, 2 letnie dziecko, którym zajmuje się opiekunka.  Mąż prowadzi własną działalność gospodarczą (branża hydrauliczna)</w:t>
      </w:r>
    </w:p>
    <w:p w:rsidR="009D3D8B" w:rsidRPr="00882A83" w:rsidRDefault="009D3D8B" w:rsidP="00C53866">
      <w:pPr>
        <w:pStyle w:val="ListParagraph"/>
        <w:numPr>
          <w:ilvl w:val="1"/>
          <w:numId w:val="4"/>
        </w:numPr>
      </w:pPr>
      <w:r w:rsidRPr="00E654FF">
        <w:t>Migracje zagraniczne</w:t>
      </w:r>
      <w:r w:rsidRPr="00E654FF">
        <w:rPr>
          <w:b/>
          <w:bCs/>
        </w:rPr>
        <w:t xml:space="preserve">: </w:t>
      </w:r>
      <w:r w:rsidRPr="003D1ACC">
        <w:t>roczny</w:t>
      </w:r>
      <w:r w:rsidRPr="00882A83">
        <w:t xml:space="preserve"> pobyt w USA, praca, jako opiekunka chorego dziecka. </w:t>
      </w:r>
    </w:p>
    <w:p w:rsidR="009D3D8B" w:rsidRPr="00E30CC3" w:rsidRDefault="009D3D8B" w:rsidP="00C53866">
      <w:pPr>
        <w:pStyle w:val="ListParagraph"/>
        <w:numPr>
          <w:ilvl w:val="0"/>
          <w:numId w:val="4"/>
        </w:numPr>
      </w:pPr>
      <w:r w:rsidRPr="00E654FF">
        <w:rPr>
          <w:b/>
          <w:bCs/>
        </w:rPr>
        <w:t xml:space="preserve">Wywiad nr 4 </w:t>
      </w:r>
      <w:r w:rsidRPr="00E654FF">
        <w:t>–</w:t>
      </w:r>
      <w:r w:rsidRPr="00E654FF">
        <w:rPr>
          <w:b/>
          <w:bCs/>
        </w:rPr>
        <w:t xml:space="preserve"> </w:t>
      </w:r>
      <w:r>
        <w:t>mężczyzna</w:t>
      </w:r>
      <w:r w:rsidRPr="00E30CC3">
        <w:t xml:space="preserve">, </w:t>
      </w:r>
      <w:r>
        <w:t>48 lat, zamieszkały</w:t>
      </w:r>
      <w:r w:rsidRPr="00E30CC3">
        <w:t xml:space="preserve"> na wsi</w:t>
      </w:r>
      <w:r>
        <w:t>, obecnie nie pracuje. Mieszka z teściową, konkubiną i jej dziećmi.</w:t>
      </w:r>
    </w:p>
    <w:p w:rsidR="009D3D8B" w:rsidRPr="00E654FF" w:rsidRDefault="009D3D8B" w:rsidP="00C53866">
      <w:pPr>
        <w:pStyle w:val="ListParagraph"/>
        <w:numPr>
          <w:ilvl w:val="1"/>
          <w:numId w:val="4"/>
        </w:numPr>
      </w:pPr>
      <w:r w:rsidRPr="00E654FF">
        <w:t xml:space="preserve">Migracje </w:t>
      </w:r>
      <w:r>
        <w:t>wewnętrzne: województwo mazowieckie, czas trwania migracji – 7 miesięcy.</w:t>
      </w:r>
    </w:p>
    <w:p w:rsidR="009D3D8B" w:rsidRPr="00E30CC3" w:rsidRDefault="009D3D8B" w:rsidP="00C53866">
      <w:pPr>
        <w:pStyle w:val="ListParagraph"/>
        <w:numPr>
          <w:ilvl w:val="0"/>
          <w:numId w:val="4"/>
        </w:numPr>
      </w:pPr>
      <w:r w:rsidRPr="00E654FF">
        <w:rPr>
          <w:b/>
          <w:bCs/>
        </w:rPr>
        <w:t xml:space="preserve">Wywiad nr 5 </w:t>
      </w:r>
      <w:r w:rsidRPr="00C70FA5">
        <w:t xml:space="preserve">– </w:t>
      </w:r>
      <w:r w:rsidRPr="00E30CC3">
        <w:t xml:space="preserve">mężczyzna </w:t>
      </w:r>
      <w:r>
        <w:t>28</w:t>
      </w:r>
      <w:r w:rsidRPr="00E30CC3">
        <w:t xml:space="preserve"> lat</w:t>
      </w:r>
      <w:r w:rsidRPr="00C70FA5">
        <w:t xml:space="preserve">, </w:t>
      </w:r>
      <w:r>
        <w:t>wykształcenie zawodowe, zamieszkały</w:t>
      </w:r>
      <w:r w:rsidRPr="00E30CC3">
        <w:t xml:space="preserve"> na wsi</w:t>
      </w:r>
      <w:r>
        <w:t>. Żonaty, jedno dziecko, obecnie nie pracuje.</w:t>
      </w:r>
    </w:p>
    <w:p w:rsidR="009D3D8B" w:rsidRPr="00E654FF" w:rsidRDefault="009D3D8B" w:rsidP="00C53866">
      <w:pPr>
        <w:pStyle w:val="ListParagraph"/>
        <w:numPr>
          <w:ilvl w:val="1"/>
          <w:numId w:val="4"/>
        </w:numPr>
      </w:pPr>
      <w:r w:rsidRPr="00E654FF">
        <w:t xml:space="preserve">Migracje </w:t>
      </w:r>
      <w:r>
        <w:t>zagraniczne: Holandia</w:t>
      </w:r>
      <w:r w:rsidRPr="00E654FF">
        <w:t xml:space="preserve">, </w:t>
      </w:r>
      <w:r>
        <w:t>7 miesięcy</w:t>
      </w:r>
      <w:r w:rsidRPr="00E654FF">
        <w:t xml:space="preserve"> </w:t>
      </w:r>
    </w:p>
    <w:p w:rsidR="009D3D8B" w:rsidRPr="00E30CC3" w:rsidRDefault="009D3D8B" w:rsidP="00C53866">
      <w:pPr>
        <w:pStyle w:val="ListParagraph"/>
        <w:numPr>
          <w:ilvl w:val="0"/>
          <w:numId w:val="4"/>
        </w:numPr>
      </w:pPr>
      <w:r w:rsidRPr="00E654FF">
        <w:rPr>
          <w:b/>
          <w:bCs/>
        </w:rPr>
        <w:t xml:space="preserve">Wywiad nr 6 </w:t>
      </w:r>
      <w:r w:rsidRPr="00E654FF">
        <w:t xml:space="preserve">– </w:t>
      </w:r>
      <w:r>
        <w:t>kobieta 35</w:t>
      </w:r>
      <w:r w:rsidRPr="00E30CC3">
        <w:t xml:space="preserve"> lat</w:t>
      </w:r>
      <w:r>
        <w:t>,</w:t>
      </w:r>
      <w:r w:rsidRPr="00B81E6C">
        <w:t xml:space="preserve"> </w:t>
      </w:r>
      <w:r>
        <w:t>wykształcenie zawodowe, zamieszkała</w:t>
      </w:r>
      <w:r w:rsidRPr="00E30CC3">
        <w:t xml:space="preserve"> na wsi</w:t>
      </w:r>
      <w:r>
        <w:t>, bezrobotna. Mieszka z rodzicami, konkubentem i dwójka dzieci.</w:t>
      </w:r>
    </w:p>
    <w:p w:rsidR="009D3D8B" w:rsidRPr="00E654FF" w:rsidRDefault="009D3D8B" w:rsidP="00C53866">
      <w:pPr>
        <w:pStyle w:val="ListParagraph"/>
        <w:numPr>
          <w:ilvl w:val="1"/>
          <w:numId w:val="4"/>
        </w:numPr>
        <w:rPr>
          <w:b/>
          <w:bCs/>
        </w:rPr>
      </w:pPr>
      <w:r w:rsidRPr="00E654FF">
        <w:t xml:space="preserve">Migracje </w:t>
      </w:r>
      <w:r>
        <w:t>wewnętrzne</w:t>
      </w:r>
      <w:r w:rsidRPr="00E654FF">
        <w:t xml:space="preserve">: </w:t>
      </w:r>
      <w:r>
        <w:t>woj. mazowieckie, 7 miesięcy</w:t>
      </w:r>
    </w:p>
    <w:p w:rsidR="009D3D8B" w:rsidRDefault="009D3D8B" w:rsidP="00C53866">
      <w:pPr>
        <w:pStyle w:val="ListParagraph"/>
        <w:numPr>
          <w:ilvl w:val="0"/>
          <w:numId w:val="5"/>
        </w:numPr>
      </w:pPr>
      <w:r w:rsidRPr="00E654FF">
        <w:rPr>
          <w:b/>
          <w:bCs/>
        </w:rPr>
        <w:t xml:space="preserve">Wywiad nr 7 </w:t>
      </w:r>
      <w:r w:rsidRPr="00E654FF">
        <w:t>– kobieta</w:t>
      </w:r>
      <w:r w:rsidRPr="00E30CC3">
        <w:t xml:space="preserve">, </w:t>
      </w:r>
      <w:r>
        <w:t>40 lat</w:t>
      </w:r>
      <w:r w:rsidRPr="00E654FF">
        <w:rPr>
          <w:b/>
          <w:bCs/>
        </w:rPr>
        <w:t xml:space="preserve">, </w:t>
      </w:r>
      <w:r w:rsidRPr="00B20A6D">
        <w:t>wykształcenie zawodowe</w:t>
      </w:r>
      <w:r>
        <w:rPr>
          <w:b/>
          <w:bCs/>
        </w:rPr>
        <w:t xml:space="preserve">, </w:t>
      </w:r>
      <w:r w:rsidRPr="00E30CC3">
        <w:t>zamieszkała na wsi</w:t>
      </w:r>
      <w:r>
        <w:t>, bezrobotna.  Mieszka z mężem i dwójką dzieci.</w:t>
      </w:r>
    </w:p>
    <w:p w:rsidR="009D3D8B" w:rsidRPr="00E042FF" w:rsidRDefault="009D3D8B" w:rsidP="00C53866">
      <w:pPr>
        <w:pStyle w:val="ListParagraph"/>
        <w:numPr>
          <w:ilvl w:val="1"/>
          <w:numId w:val="5"/>
        </w:numPr>
      </w:pPr>
      <w:r w:rsidRPr="00E654FF">
        <w:t xml:space="preserve">Migracje </w:t>
      </w:r>
      <w:r>
        <w:t>zagraniczne: 7</w:t>
      </w:r>
      <w:r w:rsidRPr="00E654FF">
        <w:t>-</w:t>
      </w:r>
      <w:r w:rsidRPr="00E042FF">
        <w:t>miesięczny wyjazd do Niemiec</w:t>
      </w:r>
    </w:p>
    <w:p w:rsidR="009D3D8B" w:rsidRPr="001D76D3" w:rsidRDefault="009D3D8B" w:rsidP="00E654FF">
      <w:pPr>
        <w:rPr>
          <w:u w:val="single"/>
        </w:rPr>
      </w:pPr>
      <w:r w:rsidRPr="001D76D3">
        <w:rPr>
          <w:u w:val="single"/>
        </w:rPr>
        <w:t>Wywiad grupowy:</w:t>
      </w:r>
    </w:p>
    <w:p w:rsidR="009D3D8B" w:rsidRDefault="009D3D8B" w:rsidP="00E654FF">
      <w:r>
        <w:t>W spotkaniu grupowym brały udział poniżej wymienione osoby oraz osoby im towarzyszące</w:t>
      </w:r>
    </w:p>
    <w:p w:rsidR="009D3D8B" w:rsidRDefault="009D3D8B" w:rsidP="00C53866">
      <w:pPr>
        <w:pStyle w:val="ListParagraph"/>
        <w:numPr>
          <w:ilvl w:val="0"/>
          <w:numId w:val="2"/>
        </w:numPr>
      </w:pPr>
      <w:r>
        <w:t xml:space="preserve">Mężczyzna, 29 lat, wykształcenie </w:t>
      </w:r>
      <w:r w:rsidRPr="00B20A6D">
        <w:t>średnie</w:t>
      </w:r>
      <w:r>
        <w:t>, obecnie pracuje. Migracje zagraniczne: Anglia, 1 rok i 9 miesięcy.</w:t>
      </w:r>
    </w:p>
    <w:p w:rsidR="009D3D8B" w:rsidRDefault="009D3D8B" w:rsidP="00C53866">
      <w:pPr>
        <w:pStyle w:val="ListParagraph"/>
        <w:numPr>
          <w:ilvl w:val="0"/>
          <w:numId w:val="2"/>
        </w:numPr>
      </w:pPr>
      <w:r>
        <w:t>Kobieta, 28 lat, wykształcenie wyższe, obecnie pracuje. Migracje zagraniczne: Anglia, 2 lata.</w:t>
      </w:r>
    </w:p>
    <w:p w:rsidR="009D3D8B" w:rsidRDefault="009D3D8B" w:rsidP="00C53866">
      <w:pPr>
        <w:pStyle w:val="ListParagraph"/>
        <w:numPr>
          <w:ilvl w:val="0"/>
          <w:numId w:val="2"/>
        </w:numPr>
      </w:pPr>
      <w:r>
        <w:t>Mężczyzna, 26 lat, wykształcenie podstawowe, obecnie pracuje. Migracje wewnętrzne: woj. śląskie, 19 miesięcy.</w:t>
      </w:r>
    </w:p>
    <w:p w:rsidR="009D3D8B" w:rsidRPr="00E30CC3" w:rsidRDefault="009D3D8B" w:rsidP="00C53866">
      <w:pPr>
        <w:pStyle w:val="ListParagraph"/>
        <w:numPr>
          <w:ilvl w:val="0"/>
          <w:numId w:val="2"/>
        </w:numPr>
      </w:pPr>
      <w:r>
        <w:t>Kobieta, 30 lat, wykształcenie średnie. Obecnie pracuje. Migracje zagraniczne: Niemcy- 6 miesięcy, Irlandia – 5 miesięcy.</w:t>
      </w:r>
    </w:p>
    <w:p w:rsidR="009D3D8B" w:rsidRDefault="009D3D8B" w:rsidP="00E654FF">
      <w:r>
        <w:br w:type="page"/>
      </w:r>
    </w:p>
    <w:p w:rsidR="009D3D8B" w:rsidRDefault="009D3D8B" w:rsidP="00EE5623">
      <w:pPr>
        <w:pStyle w:val="Heading1"/>
      </w:pPr>
      <w:bookmarkStart w:id="8" w:name="_Toc246497759"/>
      <w:bookmarkStart w:id="9" w:name="_Toc258572257"/>
      <w:r>
        <w:t>Charakterystyka migracji zarobkowych w powiecie</w:t>
      </w:r>
      <w:bookmarkEnd w:id="8"/>
      <w:bookmarkEnd w:id="9"/>
    </w:p>
    <w:p w:rsidR="009D3D8B" w:rsidRDefault="009D3D8B" w:rsidP="00E654FF"/>
    <w:p w:rsidR="009D3D8B" w:rsidRDefault="009D3D8B" w:rsidP="00E654FF">
      <w:pPr>
        <w:ind w:firstLine="708"/>
      </w:pPr>
      <w:r>
        <w:t>Na podstawie przeprowadzonych rozmów można wskazać pewne specyficzne cechy dla migracji w powiecie ostródzkim.</w:t>
      </w:r>
    </w:p>
    <w:p w:rsidR="009D3D8B" w:rsidRPr="00BC5F33" w:rsidRDefault="009D3D8B" w:rsidP="00E654FF">
      <w:pPr>
        <w:ind w:firstLine="708"/>
        <w:rPr>
          <w:u w:val="single"/>
        </w:rPr>
      </w:pPr>
      <w:r w:rsidRPr="00BC5F33">
        <w:rPr>
          <w:u w:val="single"/>
        </w:rPr>
        <w:t>Migracje zagraniczne</w:t>
      </w:r>
    </w:p>
    <w:p w:rsidR="009D3D8B" w:rsidRDefault="009D3D8B" w:rsidP="00C53866">
      <w:pPr>
        <w:pStyle w:val="ListParagraph"/>
        <w:numPr>
          <w:ilvl w:val="0"/>
          <w:numId w:val="6"/>
        </w:numPr>
      </w:pPr>
      <w:r>
        <w:t>Wyjazd za granicę jest zazwyczaj zaplanowany. Nasi rozmówcy wyjeżdżali najczęściej tam, gdzie mieli kogoś znajomego/ z rodziny, którzy załatwiali im na miejscu pracę. Jedna z osób wyjechała za granicę dzięki Work and Travel, zajmujących się organizowaniem wyjazdów dla studentów (praca połączona ze zwiedzaniem).</w:t>
      </w:r>
    </w:p>
    <w:p w:rsidR="009D3D8B" w:rsidRDefault="009D3D8B" w:rsidP="00C53866">
      <w:pPr>
        <w:pStyle w:val="ListParagraph"/>
        <w:numPr>
          <w:ilvl w:val="0"/>
          <w:numId w:val="6"/>
        </w:numPr>
      </w:pPr>
      <w:r>
        <w:t>Wymieniane kierunki migracji zagranicznych:</w:t>
      </w:r>
    </w:p>
    <w:p w:rsidR="009D3D8B" w:rsidRDefault="009D3D8B" w:rsidP="00C53866">
      <w:pPr>
        <w:pStyle w:val="ListParagraph"/>
        <w:numPr>
          <w:ilvl w:val="1"/>
          <w:numId w:val="6"/>
        </w:numPr>
      </w:pPr>
      <w:r w:rsidRPr="00E654FF">
        <w:t>Niemcy</w:t>
      </w:r>
      <w:r>
        <w:t xml:space="preserve">, Holandia, Irlandia, Szwecja </w:t>
      </w:r>
      <w:r w:rsidRPr="00E654FF">
        <w:t>(praca w gospodarstwie rolnym – typowa migracja sezonowa)</w:t>
      </w:r>
    </w:p>
    <w:p w:rsidR="009D3D8B" w:rsidRDefault="009D3D8B" w:rsidP="00C53866">
      <w:pPr>
        <w:pStyle w:val="ListParagraph"/>
        <w:numPr>
          <w:ilvl w:val="1"/>
          <w:numId w:val="6"/>
        </w:numPr>
      </w:pPr>
      <w:r>
        <w:t>USA (opieka nad chorym dzieckiem)</w:t>
      </w:r>
    </w:p>
    <w:p w:rsidR="009D3D8B" w:rsidRDefault="009D3D8B" w:rsidP="00C53866">
      <w:pPr>
        <w:pStyle w:val="ListParagraph"/>
        <w:numPr>
          <w:ilvl w:val="1"/>
          <w:numId w:val="6"/>
        </w:numPr>
      </w:pPr>
      <w:r>
        <w:t>Wielka Brytania (praca w gospodarstwach rolnych, w barach)</w:t>
      </w:r>
    </w:p>
    <w:p w:rsidR="009D3D8B" w:rsidRDefault="009D3D8B" w:rsidP="00C53866">
      <w:pPr>
        <w:pStyle w:val="ListParagraph"/>
        <w:numPr>
          <w:ilvl w:val="0"/>
          <w:numId w:val="6"/>
        </w:numPr>
      </w:pPr>
      <w:r>
        <w:t>Za granicą pracowano zarówno legalnie jak i na czarno.</w:t>
      </w:r>
    </w:p>
    <w:p w:rsidR="009D3D8B" w:rsidRDefault="009D3D8B" w:rsidP="00C53866">
      <w:pPr>
        <w:pStyle w:val="ListParagraph"/>
        <w:numPr>
          <w:ilvl w:val="0"/>
          <w:numId w:val="6"/>
        </w:numPr>
      </w:pPr>
      <w:r>
        <w:t xml:space="preserve">Powrót do kraju spowodowany jest najczęściej: </w:t>
      </w:r>
    </w:p>
    <w:p w:rsidR="009D3D8B" w:rsidRDefault="009D3D8B" w:rsidP="00E042FF">
      <w:pPr>
        <w:pStyle w:val="ListParagraph"/>
        <w:numPr>
          <w:ilvl w:val="1"/>
          <w:numId w:val="6"/>
        </w:numPr>
      </w:pPr>
      <w:r>
        <w:t>Tęsknotą z bliskimi, zwłaszcza, kiedy w rodzinie są małe dzieci. Tęsknota jest szczególnie silnie odczuwalna przez wyjeżdżające matki:</w:t>
      </w:r>
    </w:p>
    <w:p w:rsidR="009D3D8B" w:rsidRDefault="009D3D8B">
      <w:pPr>
        <w:spacing w:after="200" w:line="276" w:lineRule="auto"/>
        <w:ind w:left="851"/>
        <w:rPr>
          <w:i/>
          <w:iCs/>
          <w:sz w:val="20"/>
          <w:szCs w:val="20"/>
        </w:rPr>
      </w:pPr>
      <w:r>
        <w:rPr>
          <w:i/>
          <w:iCs/>
          <w:sz w:val="20"/>
          <w:szCs w:val="20"/>
        </w:rPr>
        <w:t>„Każda mama ma coś takiego, że</w:t>
      </w:r>
      <w:r w:rsidRPr="007B3763">
        <w:rPr>
          <w:i/>
          <w:iCs/>
          <w:sz w:val="20"/>
          <w:szCs w:val="20"/>
        </w:rPr>
        <w:t>by odpoczęła od wszystkiego, od rodziny, ale na chwilę zebrało mi się kupiłam bilet, wróciłam i nigdy więcej, teraz mam kolejną prace i zobaczymy, jak to będzie</w:t>
      </w:r>
      <w:r>
        <w:rPr>
          <w:i/>
          <w:iCs/>
          <w:sz w:val="20"/>
          <w:szCs w:val="20"/>
        </w:rPr>
        <w:t>”</w:t>
      </w:r>
    </w:p>
    <w:p w:rsidR="009D3D8B" w:rsidRPr="007B3763" w:rsidRDefault="009D3D8B" w:rsidP="007B3763">
      <w:pPr>
        <w:spacing w:after="200" w:line="276" w:lineRule="auto"/>
        <w:ind w:left="1800"/>
        <w:jc w:val="right"/>
        <w:rPr>
          <w:i/>
          <w:iCs/>
          <w:sz w:val="20"/>
          <w:szCs w:val="20"/>
        </w:rPr>
      </w:pPr>
      <w:r>
        <w:rPr>
          <w:i/>
          <w:iCs/>
          <w:sz w:val="20"/>
          <w:szCs w:val="20"/>
        </w:rPr>
        <w:t>(AFG, powiat ostródzki)</w:t>
      </w:r>
    </w:p>
    <w:p w:rsidR="009D3D8B" w:rsidRDefault="009D3D8B" w:rsidP="007B3763"/>
    <w:p w:rsidR="009D3D8B" w:rsidRDefault="009D3D8B" w:rsidP="00C53866">
      <w:pPr>
        <w:pStyle w:val="ListParagraph"/>
        <w:numPr>
          <w:ilvl w:val="1"/>
          <w:numId w:val="6"/>
        </w:numPr>
      </w:pPr>
      <w:r>
        <w:t>Zarobioną i odłożoną pewną sumą pieniędzy, która pozwala zrealizować zamierzony cel (często chodzi o poprawę standardu mieszkania) lub też pozwala przetrwać parę miesięcy w kraju, nie martwiąc się o brak środków do życia.</w:t>
      </w:r>
    </w:p>
    <w:p w:rsidR="009D3D8B" w:rsidRDefault="009D3D8B" w:rsidP="00C53866">
      <w:pPr>
        <w:pStyle w:val="ListParagraph"/>
        <w:numPr>
          <w:ilvl w:val="1"/>
          <w:numId w:val="6"/>
        </w:numPr>
      </w:pPr>
      <w:r>
        <w:t>Koniec ważności wizy (USA).</w:t>
      </w:r>
    </w:p>
    <w:p w:rsidR="009D3D8B" w:rsidRDefault="009D3D8B" w:rsidP="00C53866">
      <w:pPr>
        <w:pStyle w:val="ListParagraph"/>
        <w:numPr>
          <w:ilvl w:val="1"/>
          <w:numId w:val="6"/>
        </w:numPr>
      </w:pPr>
      <w:r>
        <w:t>Koniec sezonu, brak pracy na miejsc.</w:t>
      </w:r>
    </w:p>
    <w:p w:rsidR="009D3D8B" w:rsidRPr="00061B54" w:rsidRDefault="009D3D8B" w:rsidP="00BC5F33">
      <w:pPr>
        <w:pStyle w:val="ListParagraph"/>
        <w:rPr>
          <w:color w:val="C00000"/>
        </w:rPr>
      </w:pPr>
    </w:p>
    <w:p w:rsidR="009D3D8B" w:rsidRDefault="009D3D8B" w:rsidP="00BC5F33">
      <w:pPr>
        <w:pStyle w:val="ListParagraph"/>
        <w:ind w:left="1080"/>
        <w:rPr>
          <w:u w:val="single"/>
        </w:rPr>
      </w:pPr>
    </w:p>
    <w:p w:rsidR="009D3D8B" w:rsidRPr="00E042FF" w:rsidRDefault="009D3D8B" w:rsidP="00BC5F33">
      <w:pPr>
        <w:pStyle w:val="ListParagraph"/>
        <w:ind w:left="708"/>
        <w:rPr>
          <w:color w:val="auto"/>
          <w:u w:val="single"/>
        </w:rPr>
      </w:pPr>
      <w:r w:rsidRPr="00E042FF">
        <w:rPr>
          <w:color w:val="auto"/>
          <w:u w:val="single"/>
        </w:rPr>
        <w:t>Migracje wewnętrzne</w:t>
      </w:r>
    </w:p>
    <w:p w:rsidR="009D3D8B" w:rsidRPr="00E042FF" w:rsidRDefault="009D3D8B" w:rsidP="00BC5F33">
      <w:pPr>
        <w:pStyle w:val="ListParagraph"/>
        <w:ind w:left="1080"/>
        <w:rPr>
          <w:color w:val="auto"/>
        </w:rPr>
      </w:pPr>
    </w:p>
    <w:p w:rsidR="009D3D8B" w:rsidRPr="00E042FF" w:rsidRDefault="009D3D8B" w:rsidP="00BC5F33">
      <w:pPr>
        <w:pStyle w:val="ListParagraph"/>
        <w:ind w:left="0" w:firstLine="708"/>
        <w:rPr>
          <w:color w:val="auto"/>
        </w:rPr>
      </w:pPr>
      <w:r w:rsidRPr="00E042FF">
        <w:rPr>
          <w:color w:val="auto"/>
        </w:rPr>
        <w:t xml:space="preserve">Migracje wewnętrzne dotyczyły Warszawy i okolic oraz Śląska.  Były to: </w:t>
      </w:r>
    </w:p>
    <w:p w:rsidR="009D3D8B" w:rsidRPr="00E042FF" w:rsidRDefault="009D3D8B" w:rsidP="00C53866">
      <w:pPr>
        <w:pStyle w:val="ListParagraph"/>
        <w:numPr>
          <w:ilvl w:val="0"/>
          <w:numId w:val="27"/>
        </w:numPr>
        <w:rPr>
          <w:color w:val="auto"/>
        </w:rPr>
      </w:pPr>
      <w:r w:rsidRPr="00E042FF">
        <w:rPr>
          <w:color w:val="auto"/>
        </w:rPr>
        <w:t xml:space="preserve">praca w branży budowlanej, </w:t>
      </w:r>
    </w:p>
    <w:p w:rsidR="009D3D8B" w:rsidRPr="00E042FF" w:rsidRDefault="009D3D8B" w:rsidP="00C53866">
      <w:pPr>
        <w:pStyle w:val="ListParagraph"/>
        <w:numPr>
          <w:ilvl w:val="0"/>
          <w:numId w:val="27"/>
        </w:numPr>
        <w:rPr>
          <w:color w:val="auto"/>
        </w:rPr>
      </w:pPr>
      <w:r w:rsidRPr="00E042FF">
        <w:rPr>
          <w:color w:val="auto"/>
        </w:rPr>
        <w:t>lub typowe prace sezonowe w sadach.</w:t>
      </w:r>
    </w:p>
    <w:p w:rsidR="009D3D8B" w:rsidRPr="00E042FF" w:rsidRDefault="009D3D8B" w:rsidP="00E042FF">
      <w:pPr>
        <w:ind w:firstLine="708"/>
        <w:rPr>
          <w:color w:val="auto"/>
        </w:rPr>
      </w:pPr>
      <w:r w:rsidRPr="00E042FF">
        <w:rPr>
          <w:color w:val="auto"/>
        </w:rPr>
        <w:t xml:space="preserve">Powrót do miejsca zamieszkania spowodowany był tym, że kończyła się praca. </w:t>
      </w:r>
    </w:p>
    <w:p w:rsidR="009D3D8B" w:rsidRPr="00E042FF" w:rsidRDefault="009D3D8B" w:rsidP="00E042FF">
      <w:pPr>
        <w:ind w:firstLine="708"/>
        <w:rPr>
          <w:color w:val="auto"/>
        </w:rPr>
      </w:pPr>
      <w:r w:rsidRPr="00E042FF">
        <w:rPr>
          <w:color w:val="auto"/>
        </w:rPr>
        <w:t xml:space="preserve">Wśród naszych rozmówców były osoby, które nadal chcą migrować oraz takie, które osadziły się na lokalnym rynku pracy i na razie nie myślą o kolejnych wyjazdach. Osoby nadal chcące migrować to osoby z niskimi kwalifikacjami, niskim wykształceniem, mieszkające na wsi. Natomiast, ci, którym udało się osadzić na lokalnym rynku pracy to osoby lepiej wykształcone, posiadające wyuczony zawód, mieszkające w mieście. </w:t>
      </w:r>
    </w:p>
    <w:p w:rsidR="009D3D8B" w:rsidRPr="00211798" w:rsidRDefault="009D3D8B" w:rsidP="00E654FF"/>
    <w:p w:rsidR="009D3D8B" w:rsidRDefault="009D3D8B" w:rsidP="00C53866">
      <w:pPr>
        <w:pStyle w:val="Heading2"/>
        <w:numPr>
          <w:ilvl w:val="1"/>
          <w:numId w:val="26"/>
        </w:numPr>
      </w:pPr>
      <w:bookmarkStart w:id="10" w:name="_Toc246497760"/>
      <w:bookmarkStart w:id="11" w:name="_Toc258572258"/>
      <w:r w:rsidRPr="00BC5F33">
        <w:t>Trajektorie migracji</w:t>
      </w:r>
      <w:bookmarkEnd w:id="10"/>
      <w:bookmarkEnd w:id="11"/>
    </w:p>
    <w:p w:rsidR="009D3D8B" w:rsidRPr="00E042FF" w:rsidRDefault="009D3D8B" w:rsidP="00B540E4">
      <w:pPr>
        <w:ind w:firstLine="576"/>
        <w:rPr>
          <w:color w:val="auto"/>
        </w:rPr>
      </w:pPr>
      <w:r w:rsidRPr="00E042FF">
        <w:rPr>
          <w:color w:val="auto"/>
        </w:rPr>
        <w:t xml:space="preserve">Migracje są zazwyczaj zaplanowane. Wyjeżdża się tam gdzie jest ktoś znajomy /  z rodziny. Bardzo ważne jest, aby zaraz po przyjeździe mieć pracę (pieniądze </w:t>
      </w:r>
      <w:r>
        <w:rPr>
          <w:color w:val="auto"/>
        </w:rPr>
        <w:t xml:space="preserve">potrzebne są </w:t>
      </w:r>
      <w:r w:rsidRPr="00E042FF">
        <w:rPr>
          <w:color w:val="auto"/>
        </w:rPr>
        <w:t>na opłacenie mieszkania i na życie</w:t>
      </w:r>
      <w:r>
        <w:rPr>
          <w:color w:val="auto"/>
        </w:rPr>
        <w:t>)</w:t>
      </w:r>
      <w:r w:rsidRPr="00E042FF">
        <w:rPr>
          <w:color w:val="auto"/>
        </w:rPr>
        <w:t>. Migranci nie przywożą ze sobą pieniędzy, więc tym bardziej jest dla nich ważne, aby od razu zarabiać.</w:t>
      </w:r>
    </w:p>
    <w:p w:rsidR="009D3D8B" w:rsidRPr="00E042FF" w:rsidRDefault="009D3D8B" w:rsidP="00B540E4">
      <w:pPr>
        <w:ind w:firstLine="576"/>
        <w:rPr>
          <w:color w:val="auto"/>
        </w:rPr>
      </w:pPr>
      <w:r w:rsidRPr="00E042FF">
        <w:rPr>
          <w:color w:val="auto"/>
        </w:rPr>
        <w:t>Kierunki migracji zagranicznych to:</w:t>
      </w:r>
    </w:p>
    <w:p w:rsidR="009D3D8B" w:rsidRPr="00E042FF" w:rsidRDefault="009D3D8B" w:rsidP="00C53866">
      <w:pPr>
        <w:pStyle w:val="ListParagraph"/>
        <w:numPr>
          <w:ilvl w:val="0"/>
          <w:numId w:val="29"/>
        </w:numPr>
        <w:rPr>
          <w:color w:val="auto"/>
        </w:rPr>
      </w:pPr>
      <w:r w:rsidRPr="00E042FF">
        <w:rPr>
          <w:color w:val="auto"/>
        </w:rPr>
        <w:t>Szwecja – typowe migracje sezonowe (np. zbieranie jagód), krótkie – 1-2 miesiąca</w:t>
      </w:r>
    </w:p>
    <w:p w:rsidR="009D3D8B" w:rsidRPr="00E042FF" w:rsidRDefault="009D3D8B" w:rsidP="00C53866">
      <w:pPr>
        <w:pStyle w:val="ListParagraph"/>
        <w:numPr>
          <w:ilvl w:val="0"/>
          <w:numId w:val="29"/>
        </w:numPr>
        <w:rPr>
          <w:color w:val="auto"/>
        </w:rPr>
      </w:pPr>
      <w:r w:rsidRPr="00E042FF">
        <w:rPr>
          <w:color w:val="auto"/>
        </w:rPr>
        <w:t>Niemcy – typowe migracje sezonowe, od 1mca – do 3 miesięcy (zbiór ogórków, ziemniaków)</w:t>
      </w:r>
    </w:p>
    <w:p w:rsidR="009D3D8B" w:rsidRPr="00E042FF" w:rsidRDefault="009D3D8B" w:rsidP="00C53866">
      <w:pPr>
        <w:pStyle w:val="ListParagraph"/>
        <w:numPr>
          <w:ilvl w:val="0"/>
          <w:numId w:val="29"/>
        </w:numPr>
        <w:rPr>
          <w:color w:val="auto"/>
        </w:rPr>
      </w:pPr>
      <w:r w:rsidRPr="00E042FF">
        <w:rPr>
          <w:color w:val="auto"/>
        </w:rPr>
        <w:t>Holandia – uprawa i pielęgnacja kwiatów, dłuższe migracje sezonowe</w:t>
      </w:r>
    </w:p>
    <w:p w:rsidR="009D3D8B" w:rsidRPr="00E042FF" w:rsidRDefault="009D3D8B" w:rsidP="00C53866">
      <w:pPr>
        <w:pStyle w:val="ListParagraph"/>
        <w:numPr>
          <w:ilvl w:val="0"/>
          <w:numId w:val="29"/>
        </w:numPr>
        <w:rPr>
          <w:color w:val="auto"/>
        </w:rPr>
      </w:pPr>
      <w:r w:rsidRPr="00E042FF">
        <w:rPr>
          <w:color w:val="auto"/>
        </w:rPr>
        <w:t>Anglia - praca w branży rolnej, w zakładach mięsnych</w:t>
      </w:r>
    </w:p>
    <w:p w:rsidR="009D3D8B" w:rsidRPr="00485435" w:rsidRDefault="009D3D8B" w:rsidP="00485435">
      <w:pPr>
        <w:ind w:firstLine="576"/>
        <w:rPr>
          <w:color w:val="1F497D"/>
        </w:rPr>
      </w:pPr>
      <w:r>
        <w:t>.</w:t>
      </w:r>
      <w:r w:rsidRPr="003D1C33">
        <w:rPr>
          <w:color w:val="auto"/>
        </w:rPr>
        <w:t>Jeśli chodzi o kierunki migracji wewnętrznych to były to przede wszystkim okolice w centrum Polski</w:t>
      </w:r>
      <w:r>
        <w:rPr>
          <w:color w:val="auto"/>
        </w:rPr>
        <w:t xml:space="preserve"> oraz Śląsk</w:t>
      </w:r>
    </w:p>
    <w:p w:rsidR="009D3D8B" w:rsidRPr="003D1C33" w:rsidRDefault="009D3D8B" w:rsidP="00C53866">
      <w:pPr>
        <w:pStyle w:val="ListParagraph"/>
        <w:numPr>
          <w:ilvl w:val="0"/>
          <w:numId w:val="30"/>
        </w:numPr>
        <w:rPr>
          <w:color w:val="auto"/>
        </w:rPr>
      </w:pPr>
      <w:r w:rsidRPr="003D1C33">
        <w:rPr>
          <w:color w:val="auto"/>
        </w:rPr>
        <w:t>Okolice, Warszawy (Grójec) – praca w sadach</w:t>
      </w:r>
    </w:p>
    <w:p w:rsidR="009D3D8B" w:rsidRDefault="009D3D8B" w:rsidP="00C53866">
      <w:pPr>
        <w:pStyle w:val="ListParagraph"/>
        <w:numPr>
          <w:ilvl w:val="0"/>
          <w:numId w:val="30"/>
        </w:numPr>
        <w:rPr>
          <w:color w:val="auto"/>
        </w:rPr>
      </w:pPr>
      <w:r w:rsidRPr="003D1C33">
        <w:rPr>
          <w:color w:val="auto"/>
        </w:rPr>
        <w:t>Siedlce – praca w przychodni</w:t>
      </w:r>
    </w:p>
    <w:p w:rsidR="009D3D8B" w:rsidRPr="003D1C33" w:rsidRDefault="009D3D8B" w:rsidP="00C53866">
      <w:pPr>
        <w:pStyle w:val="ListParagraph"/>
        <w:numPr>
          <w:ilvl w:val="0"/>
          <w:numId w:val="30"/>
        </w:numPr>
        <w:rPr>
          <w:color w:val="auto"/>
        </w:rPr>
      </w:pPr>
      <w:r>
        <w:rPr>
          <w:color w:val="auto"/>
        </w:rPr>
        <w:t>Śląsk – praca w branży budowlanej</w:t>
      </w:r>
    </w:p>
    <w:p w:rsidR="009D3D8B" w:rsidRPr="00485435" w:rsidRDefault="009D3D8B" w:rsidP="00485435">
      <w:pPr>
        <w:ind w:firstLine="708"/>
        <w:rPr>
          <w:color w:val="1F497D"/>
        </w:rPr>
      </w:pPr>
      <w:r w:rsidRPr="003D1C33">
        <w:rPr>
          <w:color w:val="auto"/>
        </w:rPr>
        <w:t>Powrót z migracji, zarówno zewnętrznych jak i wewnętrznych jest zawsze do miejsca zamieszkania</w:t>
      </w:r>
      <w:r w:rsidRPr="00485435">
        <w:rPr>
          <w:color w:val="1F497D"/>
        </w:rPr>
        <w:t xml:space="preserve">. </w:t>
      </w:r>
    </w:p>
    <w:p w:rsidR="009D3D8B" w:rsidRPr="003E5D83" w:rsidRDefault="009D3D8B" w:rsidP="00E654FF"/>
    <w:p w:rsidR="009D3D8B" w:rsidRDefault="009D3D8B" w:rsidP="00C53866">
      <w:pPr>
        <w:pStyle w:val="Heading2"/>
        <w:numPr>
          <w:ilvl w:val="1"/>
          <w:numId w:val="26"/>
        </w:numPr>
      </w:pPr>
      <w:bookmarkStart w:id="12" w:name="_Toc246497761"/>
      <w:bookmarkStart w:id="13" w:name="_Toc258572259"/>
      <w:r w:rsidRPr="00613BE7">
        <w:t>Migracje –</w:t>
      </w:r>
      <w:r>
        <w:t xml:space="preserve"> </w:t>
      </w:r>
      <w:r w:rsidRPr="00613BE7">
        <w:t>motywy</w:t>
      </w:r>
      <w:r>
        <w:t xml:space="preserve"> i bariery</w:t>
      </w:r>
      <w:bookmarkEnd w:id="12"/>
      <w:bookmarkEnd w:id="13"/>
    </w:p>
    <w:p w:rsidR="009D3D8B" w:rsidRPr="003D1C33" w:rsidRDefault="009D3D8B" w:rsidP="00BB0C1E">
      <w:pPr>
        <w:ind w:firstLine="576"/>
        <w:rPr>
          <w:color w:val="auto"/>
        </w:rPr>
      </w:pPr>
      <w:r w:rsidRPr="003D1C33">
        <w:rPr>
          <w:color w:val="auto"/>
        </w:rPr>
        <w:t xml:space="preserve">Najważniejszym motywem skłaniającym do migracji jest możliwość szybkiego zarobku. Na miejscu trudno jest znaleźć pracę, która gwarantowała by porównywalne zarobki. Zdecydowanie trudniej odnaleźć się na lokalnym rynku pracy jest osobom źle wykształconym i mieszkającym na wsi. Ważnym utrudnieniem dla tych osób są duże odległości między miejscem zamieszkania a miejscem pracy. Komunikacja jest słabo rozwinięta a dodatkowo dojazdy postrzegane są, jako </w:t>
      </w:r>
      <w:r>
        <w:rPr>
          <w:color w:val="auto"/>
        </w:rPr>
        <w:t>kosztowne Osoby takie, deklarują swoją gotowość do wyjazdu</w:t>
      </w:r>
      <w:r w:rsidRPr="003D1C33">
        <w:rPr>
          <w:color w:val="auto"/>
        </w:rPr>
        <w:t xml:space="preserve">, jeśli tylko nadarzy się okazja. </w:t>
      </w:r>
    </w:p>
    <w:p w:rsidR="009D3D8B" w:rsidRPr="003D1C33" w:rsidRDefault="009D3D8B" w:rsidP="00711C27">
      <w:pPr>
        <w:ind w:firstLine="576"/>
        <w:rPr>
          <w:color w:val="auto"/>
        </w:rPr>
      </w:pPr>
      <w:r w:rsidRPr="003D1C33">
        <w:rPr>
          <w:color w:val="auto"/>
        </w:rPr>
        <w:t xml:space="preserve">Osoby zamieszkałe w mieście, lepiej wykształcone zdecydowanie łatwiej adoptują </w:t>
      </w:r>
      <w:r>
        <w:rPr>
          <w:color w:val="auto"/>
        </w:rPr>
        <w:t xml:space="preserve">się </w:t>
      </w:r>
      <w:r w:rsidRPr="003D1C33">
        <w:rPr>
          <w:color w:val="auto"/>
        </w:rPr>
        <w:t>na rynku pracy, Nie są tak zdeterminowani na ciągłe migrowanie jak mieszkańcy wsi.</w:t>
      </w:r>
    </w:p>
    <w:p w:rsidR="009D3D8B" w:rsidRPr="003D1C33" w:rsidRDefault="009D3D8B" w:rsidP="00A40A89">
      <w:pPr>
        <w:ind w:firstLine="567"/>
        <w:rPr>
          <w:color w:val="auto"/>
        </w:rPr>
      </w:pPr>
      <w:r w:rsidRPr="003D1C33">
        <w:rPr>
          <w:color w:val="auto"/>
        </w:rPr>
        <w:t xml:space="preserve">Tak jak wspomniano wyżej głównym motywem migracyjnym są pieniądze. Cel ich wykorzystania jest różny dla migracje zagranicznych i wewnętrznych: </w:t>
      </w:r>
    </w:p>
    <w:p w:rsidR="009D3D8B" w:rsidRPr="003D1C33" w:rsidRDefault="009D3D8B" w:rsidP="00C53866">
      <w:pPr>
        <w:pStyle w:val="ListParagraph"/>
        <w:numPr>
          <w:ilvl w:val="0"/>
          <w:numId w:val="31"/>
        </w:numPr>
        <w:rPr>
          <w:color w:val="auto"/>
        </w:rPr>
      </w:pPr>
      <w:r w:rsidRPr="003D1C33">
        <w:rPr>
          <w:color w:val="auto"/>
        </w:rPr>
        <w:t>Dla zagranicznych</w:t>
      </w:r>
      <w:r>
        <w:rPr>
          <w:color w:val="auto"/>
        </w:rPr>
        <w:t>:</w:t>
      </w:r>
      <w:r w:rsidRPr="003D1C33">
        <w:rPr>
          <w:color w:val="auto"/>
        </w:rPr>
        <w:t xml:space="preserve"> </w:t>
      </w:r>
    </w:p>
    <w:p w:rsidR="009D3D8B" w:rsidRPr="003D1C33" w:rsidRDefault="009D3D8B" w:rsidP="00C53866">
      <w:pPr>
        <w:pStyle w:val="ListParagraph"/>
        <w:numPr>
          <w:ilvl w:val="1"/>
          <w:numId w:val="31"/>
        </w:numPr>
        <w:rPr>
          <w:color w:val="auto"/>
        </w:rPr>
      </w:pPr>
      <w:r w:rsidRPr="003D1C33">
        <w:rPr>
          <w:color w:val="auto"/>
        </w:rPr>
        <w:t>Zarobek na studia</w:t>
      </w:r>
    </w:p>
    <w:p w:rsidR="009D3D8B" w:rsidRPr="003D1C33" w:rsidRDefault="009D3D8B" w:rsidP="00C53866">
      <w:pPr>
        <w:pStyle w:val="ListParagraph"/>
        <w:numPr>
          <w:ilvl w:val="1"/>
          <w:numId w:val="31"/>
        </w:numPr>
        <w:rPr>
          <w:color w:val="auto"/>
        </w:rPr>
      </w:pPr>
      <w:r w:rsidRPr="003D1C33">
        <w:rPr>
          <w:color w:val="auto"/>
        </w:rPr>
        <w:t>Zwiększenie standardu – głównie remont, wyposażenie mieszkania</w:t>
      </w:r>
    </w:p>
    <w:p w:rsidR="009D3D8B" w:rsidRPr="003D1C33" w:rsidRDefault="009D3D8B" w:rsidP="00C53866">
      <w:pPr>
        <w:pStyle w:val="ListParagraph"/>
        <w:numPr>
          <w:ilvl w:val="1"/>
          <w:numId w:val="31"/>
        </w:numPr>
        <w:rPr>
          <w:color w:val="auto"/>
        </w:rPr>
      </w:pPr>
      <w:r w:rsidRPr="003D1C33">
        <w:rPr>
          <w:color w:val="auto"/>
        </w:rPr>
        <w:t>Spłata kredytu</w:t>
      </w:r>
    </w:p>
    <w:p w:rsidR="009D3D8B" w:rsidRPr="003D1C33" w:rsidRDefault="009D3D8B" w:rsidP="00C53866">
      <w:pPr>
        <w:pStyle w:val="ListParagraph"/>
        <w:numPr>
          <w:ilvl w:val="1"/>
          <w:numId w:val="31"/>
        </w:numPr>
        <w:rPr>
          <w:color w:val="auto"/>
        </w:rPr>
      </w:pPr>
      <w:r w:rsidRPr="003D1C33">
        <w:rPr>
          <w:color w:val="auto"/>
        </w:rPr>
        <w:t>Zakup samochodu</w:t>
      </w:r>
    </w:p>
    <w:p w:rsidR="009D3D8B" w:rsidRPr="003D1C33" w:rsidRDefault="009D3D8B" w:rsidP="00C53866">
      <w:pPr>
        <w:pStyle w:val="ListParagraph"/>
        <w:numPr>
          <w:ilvl w:val="1"/>
          <w:numId w:val="31"/>
        </w:numPr>
        <w:rPr>
          <w:color w:val="auto"/>
        </w:rPr>
      </w:pPr>
      <w:r w:rsidRPr="003D1C33">
        <w:rPr>
          <w:color w:val="auto"/>
        </w:rPr>
        <w:t>Zarobek na mieszkanie</w:t>
      </w:r>
    </w:p>
    <w:p w:rsidR="009D3D8B" w:rsidRPr="003D1C33" w:rsidRDefault="009D3D8B" w:rsidP="00C53866">
      <w:pPr>
        <w:pStyle w:val="ListParagraph"/>
        <w:numPr>
          <w:ilvl w:val="1"/>
          <w:numId w:val="31"/>
        </w:numPr>
        <w:rPr>
          <w:color w:val="auto"/>
        </w:rPr>
      </w:pPr>
      <w:r w:rsidRPr="003D1C33">
        <w:rPr>
          <w:color w:val="auto"/>
        </w:rPr>
        <w:t>Częściowo pieniądze przeznaczane są na życie bieżące (przysyłane do rodziny, która została w kraju)</w:t>
      </w:r>
    </w:p>
    <w:p w:rsidR="009D3D8B" w:rsidRPr="003D1C33" w:rsidRDefault="009D3D8B" w:rsidP="00C53866">
      <w:pPr>
        <w:pStyle w:val="ListParagraph"/>
        <w:numPr>
          <w:ilvl w:val="0"/>
          <w:numId w:val="31"/>
        </w:numPr>
        <w:rPr>
          <w:color w:val="auto"/>
        </w:rPr>
      </w:pPr>
      <w:r w:rsidRPr="003D1C33">
        <w:rPr>
          <w:color w:val="auto"/>
        </w:rPr>
        <w:t>Dla wewnętrznych</w:t>
      </w:r>
      <w:r>
        <w:rPr>
          <w:color w:val="auto"/>
        </w:rPr>
        <w:t>:</w:t>
      </w:r>
      <w:r w:rsidRPr="003D1C33">
        <w:rPr>
          <w:color w:val="auto"/>
        </w:rPr>
        <w:t xml:space="preserve"> </w:t>
      </w:r>
    </w:p>
    <w:p w:rsidR="009D3D8B" w:rsidRPr="003D1C33" w:rsidRDefault="009D3D8B" w:rsidP="00546BC9">
      <w:pPr>
        <w:pStyle w:val="ListParagraph"/>
        <w:numPr>
          <w:ilvl w:val="1"/>
          <w:numId w:val="31"/>
        </w:numPr>
        <w:rPr>
          <w:color w:val="auto"/>
        </w:rPr>
      </w:pPr>
      <w:r w:rsidRPr="003D1C33">
        <w:rPr>
          <w:color w:val="auto"/>
        </w:rPr>
        <w:t>Pieniądze przeznaczane są na życie bieżące</w:t>
      </w:r>
    </w:p>
    <w:p w:rsidR="009D3D8B" w:rsidRPr="003D1C33" w:rsidRDefault="009D3D8B" w:rsidP="00546BC9">
      <w:pPr>
        <w:pStyle w:val="ListParagraph"/>
        <w:numPr>
          <w:ilvl w:val="1"/>
          <w:numId w:val="31"/>
        </w:numPr>
        <w:rPr>
          <w:color w:val="auto"/>
        </w:rPr>
      </w:pPr>
      <w:r w:rsidRPr="003D1C33">
        <w:rPr>
          <w:color w:val="auto"/>
        </w:rPr>
        <w:t>W prz</w:t>
      </w:r>
      <w:r>
        <w:rPr>
          <w:color w:val="auto"/>
        </w:rPr>
        <w:t>ypadku jednej z osób – pieniądze</w:t>
      </w:r>
      <w:r w:rsidRPr="003D1C33">
        <w:rPr>
          <w:color w:val="auto"/>
        </w:rPr>
        <w:t xml:space="preserve"> </w:t>
      </w:r>
      <w:r>
        <w:rPr>
          <w:color w:val="auto"/>
        </w:rPr>
        <w:t xml:space="preserve">potrzebne były </w:t>
      </w:r>
      <w:r w:rsidRPr="003D1C33">
        <w:rPr>
          <w:color w:val="auto"/>
        </w:rPr>
        <w:t>na rozkręcenie własnej działalności gospodarczej</w:t>
      </w:r>
      <w:r>
        <w:rPr>
          <w:color w:val="auto"/>
        </w:rPr>
        <w:t>.</w:t>
      </w:r>
    </w:p>
    <w:p w:rsidR="009D3D8B" w:rsidRDefault="009D3D8B" w:rsidP="00F53271">
      <w:pPr>
        <w:ind w:firstLine="708"/>
        <w:jc w:val="left"/>
      </w:pPr>
    </w:p>
    <w:p w:rsidR="009D3D8B" w:rsidRPr="003D1C33" w:rsidRDefault="009D3D8B" w:rsidP="00F53271">
      <w:pPr>
        <w:ind w:firstLine="708"/>
        <w:jc w:val="left"/>
        <w:rPr>
          <w:color w:val="auto"/>
          <w:u w:val="single"/>
        </w:rPr>
      </w:pPr>
      <w:r w:rsidRPr="003D1C33">
        <w:rPr>
          <w:color w:val="auto"/>
          <w:u w:val="single"/>
        </w:rPr>
        <w:t>Inne motywy</w:t>
      </w:r>
    </w:p>
    <w:p w:rsidR="009D3D8B" w:rsidRPr="003D1C33" w:rsidRDefault="009D3D8B" w:rsidP="00546BC9">
      <w:pPr>
        <w:pStyle w:val="ListParagraph"/>
        <w:numPr>
          <w:ilvl w:val="0"/>
          <w:numId w:val="32"/>
        </w:numPr>
        <w:jc w:val="left"/>
        <w:rPr>
          <w:color w:val="auto"/>
        </w:rPr>
      </w:pPr>
      <w:r>
        <w:rPr>
          <w:color w:val="auto"/>
        </w:rPr>
        <w:t xml:space="preserve">Chęć zobaczenia </w:t>
      </w:r>
      <w:r w:rsidRPr="003D1C33">
        <w:rPr>
          <w:color w:val="auto"/>
        </w:rPr>
        <w:t xml:space="preserve"> innego kraju</w:t>
      </w:r>
      <w:r>
        <w:rPr>
          <w:color w:val="auto"/>
        </w:rPr>
        <w:t xml:space="preserve"> -&gt; praca za granicą jest jedyną szansa na zwiedzenie innego kraju. Motyw ten pojawiał się zarówno wśród starszych jak i młodszych osób.</w:t>
      </w:r>
    </w:p>
    <w:p w:rsidR="009D3D8B" w:rsidRPr="003D1C33" w:rsidRDefault="009D3D8B" w:rsidP="00546BC9">
      <w:pPr>
        <w:pStyle w:val="ListParagraph"/>
        <w:numPr>
          <w:ilvl w:val="0"/>
          <w:numId w:val="32"/>
        </w:numPr>
        <w:jc w:val="left"/>
        <w:rPr>
          <w:color w:val="auto"/>
        </w:rPr>
      </w:pPr>
      <w:r>
        <w:rPr>
          <w:color w:val="auto"/>
        </w:rPr>
        <w:t>„Owczy pęd”: „ wszyscy</w:t>
      </w:r>
      <w:r w:rsidRPr="003D1C33">
        <w:rPr>
          <w:color w:val="auto"/>
        </w:rPr>
        <w:t xml:space="preserve"> wyjeżdżali, to ja też</w:t>
      </w:r>
      <w:r>
        <w:rPr>
          <w:color w:val="auto"/>
        </w:rPr>
        <w:t>” -&gt; dotyczy przede wszystkim osób  młodych</w:t>
      </w:r>
    </w:p>
    <w:p w:rsidR="009D3D8B" w:rsidRPr="003D1C33" w:rsidRDefault="009D3D8B" w:rsidP="00546BC9">
      <w:pPr>
        <w:pStyle w:val="ListParagraph"/>
        <w:numPr>
          <w:ilvl w:val="0"/>
          <w:numId w:val="32"/>
        </w:numPr>
        <w:jc w:val="left"/>
        <w:rPr>
          <w:color w:val="auto"/>
        </w:rPr>
      </w:pPr>
      <w:r w:rsidRPr="003D1C33">
        <w:rPr>
          <w:color w:val="auto"/>
        </w:rPr>
        <w:t>Nauka, szlifowanie języka</w:t>
      </w:r>
      <w:r>
        <w:rPr>
          <w:color w:val="auto"/>
        </w:rPr>
        <w:t xml:space="preserve"> -&gt; dotyczy głównie osób młodych</w:t>
      </w:r>
    </w:p>
    <w:p w:rsidR="009D3D8B" w:rsidRDefault="009D3D8B" w:rsidP="00546BC9">
      <w:pPr>
        <w:pStyle w:val="ListParagraph"/>
        <w:ind w:left="1068"/>
        <w:jc w:val="left"/>
      </w:pPr>
    </w:p>
    <w:p w:rsidR="009D3D8B" w:rsidRPr="00B542D0" w:rsidRDefault="009D3D8B" w:rsidP="00E654FF"/>
    <w:p w:rsidR="009D3D8B" w:rsidRPr="003D1C33" w:rsidRDefault="009D3D8B" w:rsidP="00F53271">
      <w:pPr>
        <w:ind w:firstLine="576"/>
        <w:rPr>
          <w:color w:val="auto"/>
        </w:rPr>
      </w:pPr>
      <w:r w:rsidRPr="003D1C33">
        <w:rPr>
          <w:color w:val="auto"/>
        </w:rPr>
        <w:t xml:space="preserve">Generalnie wśród naszych badanych nie ma silnych barier powstrzymujących przed wyjazdem, choć należy podkreślić, że osoby mające małe dzieci, a zwłaszcza matki bardzo niechętnie emigrują, gdyż wiąże </w:t>
      </w:r>
      <w:r>
        <w:rPr>
          <w:color w:val="auto"/>
        </w:rPr>
        <w:t xml:space="preserve">się to z opuszczeniem dziecka. </w:t>
      </w:r>
    </w:p>
    <w:p w:rsidR="009D3D8B" w:rsidRPr="00462195" w:rsidRDefault="009D3D8B" w:rsidP="00E654FF"/>
    <w:p w:rsidR="009D3D8B" w:rsidRDefault="009D3D8B" w:rsidP="00C53866">
      <w:pPr>
        <w:pStyle w:val="Heading2"/>
        <w:numPr>
          <w:ilvl w:val="1"/>
          <w:numId w:val="26"/>
        </w:numPr>
      </w:pPr>
      <w:bookmarkStart w:id="14" w:name="_Toc246497762"/>
      <w:bookmarkStart w:id="15" w:name="_Toc258572260"/>
      <w:r>
        <w:t>Praca na migracji</w:t>
      </w:r>
      <w:bookmarkEnd w:id="14"/>
      <w:bookmarkEnd w:id="15"/>
    </w:p>
    <w:p w:rsidR="009D3D8B" w:rsidRPr="00A17B49" w:rsidRDefault="009D3D8B" w:rsidP="00E654FF">
      <w:pPr>
        <w:rPr>
          <w:u w:val="single"/>
        </w:rPr>
      </w:pPr>
      <w:r w:rsidRPr="00A17B49">
        <w:rPr>
          <w:u w:val="single"/>
        </w:rPr>
        <w:t>Prace podejmowane za granicą:</w:t>
      </w:r>
    </w:p>
    <w:p w:rsidR="009D3D8B" w:rsidRPr="003D1C33" w:rsidRDefault="009D3D8B" w:rsidP="00C53866">
      <w:pPr>
        <w:pStyle w:val="ListParagraph"/>
        <w:numPr>
          <w:ilvl w:val="0"/>
          <w:numId w:val="7"/>
        </w:numPr>
        <w:rPr>
          <w:color w:val="auto"/>
        </w:rPr>
      </w:pPr>
      <w:r w:rsidRPr="003D1C33">
        <w:rPr>
          <w:color w:val="auto"/>
        </w:rPr>
        <w:t xml:space="preserve">Prace ogrodniczo – rolnicze: zbiór ziemniaków, owoców leśnych, uprawa kwiatów, zbór pomidorów, zbiór i przetwórstwo groszku. Prace </w:t>
      </w:r>
      <w:r>
        <w:rPr>
          <w:color w:val="auto"/>
        </w:rPr>
        <w:br/>
      </w:r>
      <w:r w:rsidRPr="003D1C33">
        <w:rPr>
          <w:color w:val="auto"/>
        </w:rPr>
        <w:t xml:space="preserve">te podejmowane są zarówno przez mężczyzn, jak i kobiety. Ten typ pracy </w:t>
      </w:r>
      <w:r>
        <w:rPr>
          <w:color w:val="auto"/>
        </w:rPr>
        <w:t>ma zazwyczaj charakter sezonowy. N</w:t>
      </w:r>
      <w:r w:rsidRPr="003D1C33">
        <w:rPr>
          <w:color w:val="auto"/>
        </w:rPr>
        <w:t>a miejscu pracownicy mają zapewnione mieszkanie, czasem podstawowe wyżywienie. Ten typ pracy był charakterystyczny dla Niemiec, Szwecji</w:t>
      </w:r>
      <w:r>
        <w:rPr>
          <w:color w:val="auto"/>
        </w:rPr>
        <w:t>,</w:t>
      </w:r>
      <w:r w:rsidRPr="003D1C33">
        <w:rPr>
          <w:color w:val="auto"/>
        </w:rPr>
        <w:t xml:space="preserve"> Holandii, Angli</w:t>
      </w:r>
      <w:r>
        <w:rPr>
          <w:color w:val="auto"/>
        </w:rPr>
        <w:t>i.</w:t>
      </w:r>
    </w:p>
    <w:p w:rsidR="009D3D8B" w:rsidRDefault="009D3D8B" w:rsidP="003D1C33">
      <w:pPr>
        <w:pStyle w:val="ListParagraph"/>
        <w:numPr>
          <w:ilvl w:val="0"/>
          <w:numId w:val="7"/>
        </w:numPr>
        <w:rPr>
          <w:color w:val="auto"/>
        </w:rPr>
      </w:pPr>
      <w:r w:rsidRPr="003D1C33">
        <w:rPr>
          <w:color w:val="auto"/>
        </w:rPr>
        <w:t>Praca w branży przemysłowo – budowlanej, podejmowana przez mężczyzn (Holandia)</w:t>
      </w:r>
    </w:p>
    <w:p w:rsidR="009D3D8B" w:rsidRPr="003D1C33" w:rsidRDefault="009D3D8B" w:rsidP="003D1C33">
      <w:pPr>
        <w:pStyle w:val="ListParagraph"/>
        <w:numPr>
          <w:ilvl w:val="0"/>
          <w:numId w:val="7"/>
        </w:numPr>
        <w:rPr>
          <w:color w:val="auto"/>
        </w:rPr>
      </w:pPr>
      <w:r w:rsidRPr="003D1C33">
        <w:rPr>
          <w:color w:val="auto"/>
        </w:rPr>
        <w:t>Opieka na chorym dzieckiem – roczny pobyt w USA. Kobieta (studentka), która podjęła się tej pracy, mieszkała w domu rodzinnym podopiecznego</w:t>
      </w:r>
      <w:r w:rsidRPr="003D1C33">
        <w:rPr>
          <w:color w:val="0070C0"/>
        </w:rPr>
        <w:t xml:space="preserve">. </w:t>
      </w:r>
    </w:p>
    <w:p w:rsidR="009D3D8B" w:rsidRPr="00A17B49" w:rsidRDefault="009D3D8B" w:rsidP="00E654FF">
      <w:pPr>
        <w:rPr>
          <w:u w:val="single"/>
        </w:rPr>
      </w:pPr>
    </w:p>
    <w:p w:rsidR="009D3D8B" w:rsidRPr="00A17B49" w:rsidRDefault="009D3D8B" w:rsidP="00E654FF">
      <w:pPr>
        <w:rPr>
          <w:u w:val="single"/>
        </w:rPr>
      </w:pPr>
      <w:r w:rsidRPr="00A17B49">
        <w:rPr>
          <w:u w:val="single"/>
        </w:rPr>
        <w:t>Rodzaj pracy wykonywanej w kraju</w:t>
      </w:r>
    </w:p>
    <w:p w:rsidR="009D3D8B" w:rsidRDefault="009D3D8B" w:rsidP="00C53866">
      <w:pPr>
        <w:pStyle w:val="ListParagraph"/>
        <w:numPr>
          <w:ilvl w:val="0"/>
          <w:numId w:val="8"/>
        </w:numPr>
        <w:rPr>
          <w:color w:val="auto"/>
        </w:rPr>
      </w:pPr>
      <w:r w:rsidRPr="003D1C33">
        <w:rPr>
          <w:color w:val="auto"/>
        </w:rPr>
        <w:t>Sezonowe prace ogrodnicze (rejony podwarszawskie, Grójec)</w:t>
      </w:r>
    </w:p>
    <w:p w:rsidR="009D3D8B" w:rsidRPr="003D1C33" w:rsidRDefault="009D3D8B" w:rsidP="00C53866">
      <w:pPr>
        <w:pStyle w:val="ListParagraph"/>
        <w:numPr>
          <w:ilvl w:val="0"/>
          <w:numId w:val="8"/>
        </w:numPr>
        <w:rPr>
          <w:color w:val="auto"/>
        </w:rPr>
      </w:pPr>
      <w:r>
        <w:rPr>
          <w:color w:val="auto"/>
        </w:rPr>
        <w:t>Praca na budowie (Śląsk)</w:t>
      </w:r>
    </w:p>
    <w:p w:rsidR="009D3D8B" w:rsidRDefault="009D3D8B" w:rsidP="00E654FF"/>
    <w:p w:rsidR="009D3D8B" w:rsidRDefault="009D3D8B" w:rsidP="00C53866">
      <w:pPr>
        <w:pStyle w:val="Heading2"/>
        <w:numPr>
          <w:ilvl w:val="1"/>
          <w:numId w:val="26"/>
        </w:numPr>
      </w:pPr>
      <w:bookmarkStart w:id="16" w:name="_Toc246497763"/>
      <w:bookmarkStart w:id="17" w:name="_Toc258572261"/>
      <w:r>
        <w:t>Wady i zalety migracji</w:t>
      </w:r>
      <w:bookmarkEnd w:id="16"/>
      <w:bookmarkEnd w:id="17"/>
    </w:p>
    <w:p w:rsidR="009D3D8B" w:rsidRPr="00A17B49" w:rsidRDefault="009D3D8B" w:rsidP="00E654FF">
      <w:pPr>
        <w:rPr>
          <w:u w:val="single"/>
        </w:rPr>
      </w:pPr>
      <w:r w:rsidRPr="00A17B49">
        <w:rPr>
          <w:u w:val="single"/>
        </w:rPr>
        <w:t>Zalety migracji zagranicznych</w:t>
      </w:r>
    </w:p>
    <w:p w:rsidR="009D3D8B" w:rsidRPr="003D1C33" w:rsidRDefault="009D3D8B" w:rsidP="00B31F64">
      <w:pPr>
        <w:ind w:firstLine="708"/>
        <w:rPr>
          <w:color w:val="auto"/>
        </w:rPr>
      </w:pPr>
      <w:r w:rsidRPr="003D1C33">
        <w:rPr>
          <w:color w:val="auto"/>
        </w:rPr>
        <w:t>Najistotniejszą mocną stroną migracji zagranicznych są zarobione pieniądze, dzięki którym:</w:t>
      </w:r>
    </w:p>
    <w:p w:rsidR="009D3D8B" w:rsidRPr="003D1C33" w:rsidRDefault="009D3D8B" w:rsidP="00C53866">
      <w:pPr>
        <w:pStyle w:val="ListParagraph"/>
        <w:numPr>
          <w:ilvl w:val="0"/>
          <w:numId w:val="9"/>
        </w:numPr>
        <w:rPr>
          <w:color w:val="auto"/>
        </w:rPr>
      </w:pPr>
      <w:r w:rsidRPr="003D1C33">
        <w:rPr>
          <w:color w:val="auto"/>
        </w:rPr>
        <w:t>możliwe jest zwiększenie standardu życia (głównie remont i wyposażenie mieszkania, wykończenie domu)</w:t>
      </w:r>
    </w:p>
    <w:p w:rsidR="009D3D8B" w:rsidRPr="003D1C33" w:rsidRDefault="009D3D8B" w:rsidP="00C53866">
      <w:pPr>
        <w:pStyle w:val="ListParagraph"/>
        <w:numPr>
          <w:ilvl w:val="0"/>
          <w:numId w:val="9"/>
        </w:numPr>
        <w:rPr>
          <w:color w:val="auto"/>
        </w:rPr>
      </w:pPr>
      <w:r w:rsidRPr="003D1C33">
        <w:rPr>
          <w:color w:val="auto"/>
        </w:rPr>
        <w:t xml:space="preserve">w przypadku osób starszych – pomoc swoim dorosłych dzieciom </w:t>
      </w:r>
      <w:r>
        <w:rPr>
          <w:color w:val="auto"/>
        </w:rPr>
        <w:br/>
      </w:r>
      <w:r w:rsidRPr="003D1C33">
        <w:rPr>
          <w:color w:val="auto"/>
        </w:rPr>
        <w:t xml:space="preserve">w urządzaniu się </w:t>
      </w:r>
    </w:p>
    <w:p w:rsidR="009D3D8B" w:rsidRPr="003D1C33" w:rsidRDefault="009D3D8B" w:rsidP="00C53866">
      <w:pPr>
        <w:pStyle w:val="ListParagraph"/>
        <w:numPr>
          <w:ilvl w:val="0"/>
          <w:numId w:val="9"/>
        </w:numPr>
        <w:rPr>
          <w:color w:val="auto"/>
        </w:rPr>
      </w:pPr>
      <w:r w:rsidRPr="003D1C33">
        <w:rPr>
          <w:color w:val="auto"/>
        </w:rPr>
        <w:t xml:space="preserve">w przypadku osób młodych jest to szansa na opłacenie studiów, większą samodzielności i niezależność finansową od rodziców. </w:t>
      </w:r>
    </w:p>
    <w:p w:rsidR="009D3D8B" w:rsidRPr="003D1C33" w:rsidRDefault="009D3D8B" w:rsidP="00C53866">
      <w:pPr>
        <w:pStyle w:val="ListParagraph"/>
        <w:numPr>
          <w:ilvl w:val="0"/>
          <w:numId w:val="9"/>
        </w:numPr>
        <w:rPr>
          <w:color w:val="auto"/>
        </w:rPr>
      </w:pPr>
      <w:r w:rsidRPr="003D1C33">
        <w:rPr>
          <w:color w:val="auto"/>
        </w:rPr>
        <w:t>możliwa jest spłata długów i pożyczek zaciągniętych wcześniej na życie.</w:t>
      </w:r>
    </w:p>
    <w:p w:rsidR="009D3D8B" w:rsidRPr="007A4802" w:rsidRDefault="009D3D8B" w:rsidP="007A4802">
      <w:pPr>
        <w:pStyle w:val="ListParagraph"/>
        <w:ind w:left="708"/>
        <w:rPr>
          <w:color w:val="0070C0"/>
          <w:u w:val="single"/>
        </w:rPr>
      </w:pPr>
    </w:p>
    <w:p w:rsidR="009D3D8B" w:rsidRPr="003D1C33" w:rsidRDefault="009D3D8B" w:rsidP="007A4802">
      <w:pPr>
        <w:pStyle w:val="ListParagraph"/>
        <w:ind w:left="708"/>
        <w:rPr>
          <w:color w:val="auto"/>
          <w:u w:val="single"/>
        </w:rPr>
      </w:pPr>
      <w:r w:rsidRPr="003D1C33">
        <w:rPr>
          <w:color w:val="auto"/>
          <w:u w:val="single"/>
        </w:rPr>
        <w:t>Dodatkowe zalety to:</w:t>
      </w:r>
    </w:p>
    <w:p w:rsidR="009D3D8B" w:rsidRPr="003D1C33" w:rsidRDefault="009D3D8B" w:rsidP="007A4802">
      <w:pPr>
        <w:pStyle w:val="ListParagraph"/>
        <w:numPr>
          <w:ilvl w:val="0"/>
          <w:numId w:val="33"/>
        </w:numPr>
        <w:rPr>
          <w:color w:val="auto"/>
        </w:rPr>
      </w:pPr>
      <w:r w:rsidRPr="003D1C33">
        <w:rPr>
          <w:color w:val="auto"/>
        </w:rPr>
        <w:t xml:space="preserve">Możliwość kontaktu z inną kultura i obyczajowością, Nasi badani mówili </w:t>
      </w:r>
      <w:r>
        <w:rPr>
          <w:color w:val="auto"/>
        </w:rPr>
        <w:br/>
      </w:r>
      <w:r w:rsidRPr="003D1C33">
        <w:rPr>
          <w:color w:val="auto"/>
        </w:rPr>
        <w:t>o większej swobodzie obyczajowej, większej liberalności w porównaniu ze społeczności</w:t>
      </w:r>
      <w:r>
        <w:rPr>
          <w:color w:val="auto"/>
        </w:rPr>
        <w:t>ą</w:t>
      </w:r>
      <w:r w:rsidRPr="003D1C33">
        <w:rPr>
          <w:color w:val="auto"/>
        </w:rPr>
        <w:t xml:space="preserve">  w ich stałym miejscu zamieszkania</w:t>
      </w:r>
    </w:p>
    <w:p w:rsidR="009D3D8B" w:rsidRPr="003D1C33" w:rsidRDefault="009D3D8B" w:rsidP="007A4802">
      <w:pPr>
        <w:pStyle w:val="ListParagraph"/>
        <w:numPr>
          <w:ilvl w:val="0"/>
          <w:numId w:val="33"/>
        </w:numPr>
        <w:rPr>
          <w:color w:val="auto"/>
        </w:rPr>
      </w:pPr>
      <w:r w:rsidRPr="003D1C33">
        <w:rPr>
          <w:color w:val="auto"/>
        </w:rPr>
        <w:t>Lepsze świadczenia socjalne. Niektórym osobom opłaca się bardziej zostać za granicą na zasiłku niż wracać do kraju i szukać pracy.</w:t>
      </w:r>
    </w:p>
    <w:p w:rsidR="009D3D8B" w:rsidRPr="003D1C33" w:rsidRDefault="009D3D8B" w:rsidP="007A4802">
      <w:pPr>
        <w:pStyle w:val="ListParagraph"/>
        <w:numPr>
          <w:ilvl w:val="0"/>
          <w:numId w:val="33"/>
        </w:numPr>
        <w:rPr>
          <w:color w:val="auto"/>
        </w:rPr>
      </w:pPr>
      <w:r w:rsidRPr="003D1C33">
        <w:rPr>
          <w:color w:val="auto"/>
        </w:rPr>
        <w:t>Praca za granic</w:t>
      </w:r>
      <w:r>
        <w:rPr>
          <w:color w:val="auto"/>
        </w:rPr>
        <w:t>ą</w:t>
      </w:r>
      <w:r w:rsidRPr="003D1C33">
        <w:rPr>
          <w:color w:val="auto"/>
        </w:rPr>
        <w:t>, jako szansę na wejście do „wielkiego świata”</w:t>
      </w:r>
    </w:p>
    <w:p w:rsidR="009D3D8B" w:rsidRPr="003D1C33" w:rsidRDefault="009D3D8B" w:rsidP="007A4802">
      <w:pPr>
        <w:pStyle w:val="ListParagraph"/>
        <w:numPr>
          <w:ilvl w:val="0"/>
          <w:numId w:val="33"/>
        </w:numPr>
        <w:rPr>
          <w:color w:val="auto"/>
        </w:rPr>
      </w:pPr>
      <w:r w:rsidRPr="003D1C33">
        <w:rPr>
          <w:color w:val="auto"/>
        </w:rPr>
        <w:t xml:space="preserve">Dzięki pracy za granicą, przełamuje się swoje ograniczania – człowiek staje się bardziej odważny, samodzielny, zaradny, bo zmuszony jest </w:t>
      </w:r>
      <w:r>
        <w:rPr>
          <w:color w:val="auto"/>
        </w:rPr>
        <w:br/>
        <w:t>do poradzenia</w:t>
      </w:r>
      <w:r w:rsidRPr="003D1C33">
        <w:rPr>
          <w:color w:val="auto"/>
        </w:rPr>
        <w:t xml:space="preserve"> sobie w zupełnie nowej sytuacji, nowym otoczeniu (założenie konta w obcym banku, zorganizowanie dojazdu do pracy, czasem konieczność znalezienia nowej pracy)</w:t>
      </w:r>
    </w:p>
    <w:p w:rsidR="009D3D8B" w:rsidRPr="003D1C33" w:rsidRDefault="009D3D8B" w:rsidP="007A4802">
      <w:pPr>
        <w:pStyle w:val="ListParagraph"/>
        <w:numPr>
          <w:ilvl w:val="0"/>
          <w:numId w:val="33"/>
        </w:numPr>
        <w:rPr>
          <w:color w:val="auto"/>
        </w:rPr>
      </w:pPr>
      <w:r w:rsidRPr="003D1C33">
        <w:rPr>
          <w:color w:val="auto"/>
        </w:rPr>
        <w:t>Nauka języka – istotne dla młodych osób, a zwłaszcza, kiedy wiążą swoją przyszłość z pracą, gdzie kluczowa</w:t>
      </w:r>
      <w:r>
        <w:rPr>
          <w:color w:val="auto"/>
        </w:rPr>
        <w:t xml:space="preserve"> jest znajomość języków obcych.</w:t>
      </w:r>
    </w:p>
    <w:p w:rsidR="009D3D8B" w:rsidRDefault="009D3D8B" w:rsidP="00432231">
      <w:pPr>
        <w:pStyle w:val="ListParagraph"/>
        <w:ind w:left="1068"/>
      </w:pPr>
    </w:p>
    <w:p w:rsidR="009D3D8B" w:rsidRDefault="009D3D8B" w:rsidP="00E654FF"/>
    <w:p w:rsidR="009D3D8B" w:rsidRPr="00A17B49" w:rsidRDefault="009D3D8B" w:rsidP="00E654FF">
      <w:pPr>
        <w:rPr>
          <w:u w:val="single"/>
        </w:rPr>
      </w:pPr>
      <w:r w:rsidRPr="00A17B49">
        <w:rPr>
          <w:u w:val="single"/>
        </w:rPr>
        <w:t>Wady migracji zagranicznych</w:t>
      </w:r>
    </w:p>
    <w:p w:rsidR="009D3D8B" w:rsidRPr="003D1C33" w:rsidRDefault="009D3D8B" w:rsidP="001C3D5F">
      <w:pPr>
        <w:ind w:firstLine="708"/>
        <w:rPr>
          <w:color w:val="auto"/>
        </w:rPr>
      </w:pPr>
      <w:r w:rsidRPr="003D1C33">
        <w:rPr>
          <w:color w:val="auto"/>
        </w:rPr>
        <w:t xml:space="preserve">Wady migracji zagranicznych podkreślają przede wszystkim osoby, które są silnie związane z rodziną, lub </w:t>
      </w:r>
      <w:r>
        <w:rPr>
          <w:color w:val="auto"/>
        </w:rPr>
        <w:t>są</w:t>
      </w:r>
      <w:r w:rsidRPr="003D1C33">
        <w:rPr>
          <w:color w:val="auto"/>
        </w:rPr>
        <w:t xml:space="preserve"> w poważnym związku partnerskim.</w:t>
      </w:r>
    </w:p>
    <w:p w:rsidR="009D3D8B" w:rsidRPr="003D1C33" w:rsidRDefault="009D3D8B" w:rsidP="001C3D5F">
      <w:pPr>
        <w:pStyle w:val="ListParagraph"/>
        <w:numPr>
          <w:ilvl w:val="0"/>
          <w:numId w:val="33"/>
        </w:numPr>
        <w:rPr>
          <w:color w:val="auto"/>
        </w:rPr>
      </w:pPr>
      <w:r w:rsidRPr="003D1C33">
        <w:rPr>
          <w:color w:val="auto"/>
        </w:rPr>
        <w:t xml:space="preserve">Matki tęsknią za dziećmi, mają poczucie winy </w:t>
      </w:r>
      <w:r>
        <w:rPr>
          <w:color w:val="auto"/>
        </w:rPr>
        <w:t>zostawiając dziecko pod opieką</w:t>
      </w:r>
      <w:r w:rsidRPr="003D1C33">
        <w:rPr>
          <w:color w:val="auto"/>
        </w:rPr>
        <w:t xml:space="preserve"> innych (najczęściej dziadków)</w:t>
      </w:r>
    </w:p>
    <w:p w:rsidR="009D3D8B" w:rsidRPr="003D1C33" w:rsidRDefault="009D3D8B" w:rsidP="001C3D5F">
      <w:pPr>
        <w:pStyle w:val="ListParagraph"/>
        <w:numPr>
          <w:ilvl w:val="0"/>
          <w:numId w:val="33"/>
        </w:numPr>
        <w:rPr>
          <w:color w:val="auto"/>
        </w:rPr>
      </w:pPr>
      <w:r w:rsidRPr="003D1C33">
        <w:rPr>
          <w:color w:val="auto"/>
        </w:rPr>
        <w:t xml:space="preserve">Dziadkowie tęsknią za wnukami. </w:t>
      </w:r>
    </w:p>
    <w:p w:rsidR="009D3D8B" w:rsidRPr="003D1C33" w:rsidRDefault="009D3D8B" w:rsidP="001C3D5F">
      <w:pPr>
        <w:pStyle w:val="ListParagraph"/>
        <w:numPr>
          <w:ilvl w:val="0"/>
          <w:numId w:val="33"/>
        </w:numPr>
        <w:rPr>
          <w:color w:val="auto"/>
        </w:rPr>
      </w:pPr>
      <w:r w:rsidRPr="003D1C33">
        <w:rPr>
          <w:color w:val="auto"/>
        </w:rPr>
        <w:t>Pary, któr</w:t>
      </w:r>
      <w:r>
        <w:rPr>
          <w:color w:val="auto"/>
        </w:rPr>
        <w:t>e</w:t>
      </w:r>
      <w:r w:rsidRPr="003D1C33">
        <w:rPr>
          <w:color w:val="auto"/>
        </w:rPr>
        <w:t xml:space="preserve"> rozdzielił wyjazd</w:t>
      </w:r>
      <w:r>
        <w:rPr>
          <w:color w:val="auto"/>
        </w:rPr>
        <w:t>,</w:t>
      </w:r>
      <w:r w:rsidRPr="003D1C33">
        <w:rPr>
          <w:color w:val="auto"/>
        </w:rPr>
        <w:t xml:space="preserve"> mają wrażenie, jakby się od siebie oddalały, odzwyczajały się od siebie</w:t>
      </w:r>
      <w:r>
        <w:rPr>
          <w:color w:val="auto"/>
        </w:rPr>
        <w:t>.</w:t>
      </w:r>
    </w:p>
    <w:p w:rsidR="009D3D8B" w:rsidRPr="003D1C33" w:rsidRDefault="009D3D8B" w:rsidP="003D1C33">
      <w:pPr>
        <w:ind w:firstLine="708"/>
        <w:rPr>
          <w:color w:val="auto"/>
        </w:rPr>
      </w:pPr>
      <w:r w:rsidRPr="003D1C33">
        <w:rPr>
          <w:color w:val="auto"/>
        </w:rPr>
        <w:t xml:space="preserve">Zwracano również uwagę, że mimo częstych kontaktów telefonicznych, przez </w:t>
      </w:r>
      <w:r>
        <w:rPr>
          <w:color w:val="auto"/>
        </w:rPr>
        <w:t>I</w:t>
      </w:r>
      <w:r w:rsidRPr="003D1C33">
        <w:rPr>
          <w:color w:val="auto"/>
        </w:rPr>
        <w:t>nternet – tak naprawdę trudno jest uczestniczyć w życiu rodziny. Ma się poczucie niepełnego, nie do końca prawdziwego kontaktu.</w:t>
      </w:r>
    </w:p>
    <w:p w:rsidR="009D3D8B" w:rsidRPr="003D1C33" w:rsidRDefault="009D3D8B" w:rsidP="003D1C33">
      <w:pPr>
        <w:ind w:firstLine="708"/>
        <w:rPr>
          <w:color w:val="auto"/>
        </w:rPr>
      </w:pPr>
      <w:r w:rsidRPr="003D1C33">
        <w:rPr>
          <w:color w:val="auto"/>
        </w:rPr>
        <w:t xml:space="preserve">Kłopotliwy na emigracji jest również brak znajomości języka, przez </w:t>
      </w:r>
      <w:r>
        <w:rPr>
          <w:color w:val="auto"/>
        </w:rPr>
        <w:br/>
      </w:r>
      <w:r w:rsidRPr="003D1C33">
        <w:rPr>
          <w:color w:val="auto"/>
        </w:rPr>
        <w:t>co komunikacja jest utrudniona, wręcz niemożliwa. Powoduje to, że emigrant c</w:t>
      </w:r>
      <w:r>
        <w:rPr>
          <w:color w:val="auto"/>
        </w:rPr>
        <w:t>zu</w:t>
      </w:r>
      <w:r w:rsidRPr="003D1C33">
        <w:rPr>
          <w:color w:val="auto"/>
        </w:rPr>
        <w:t>je się obco, nieswojo, „nigdy nie poczuje się jak u siebie, jak na swoim”. Brak znajomości języka powoduj</w:t>
      </w:r>
      <w:r>
        <w:rPr>
          <w:color w:val="auto"/>
        </w:rPr>
        <w:t>e również poczucie bezradności. J</w:t>
      </w:r>
      <w:r w:rsidRPr="003D1C33">
        <w:rPr>
          <w:color w:val="auto"/>
        </w:rPr>
        <w:t xml:space="preserve">est się zdanym na innych, którzy </w:t>
      </w:r>
      <w:r>
        <w:rPr>
          <w:color w:val="auto"/>
        </w:rPr>
        <w:t xml:space="preserve">sobie </w:t>
      </w:r>
      <w:r w:rsidRPr="003D1C33">
        <w:rPr>
          <w:color w:val="auto"/>
        </w:rPr>
        <w:t>lepiej radzą dzięki choćb</w:t>
      </w:r>
      <w:r>
        <w:rPr>
          <w:color w:val="auto"/>
        </w:rPr>
        <w:t>y podstawowej znajomości języka. Ponadto, jak mówi jedna z naszych badanych, bez znajomości języka możliwości znalezienia pracy na miejscu są zdecydowanie ograniczone</w:t>
      </w:r>
    </w:p>
    <w:p w:rsidR="009D3D8B" w:rsidRDefault="009D3D8B" w:rsidP="00983BE5">
      <w:pPr>
        <w:spacing w:line="240" w:lineRule="auto"/>
        <w:ind w:left="709" w:hanging="1"/>
      </w:pPr>
      <w:r>
        <w:rPr>
          <w:i/>
          <w:iCs/>
          <w:sz w:val="20"/>
          <w:szCs w:val="20"/>
        </w:rPr>
        <w:t>„</w:t>
      </w:r>
      <w:r w:rsidRPr="00983BE5">
        <w:rPr>
          <w:i/>
          <w:iCs/>
          <w:sz w:val="20"/>
          <w:szCs w:val="20"/>
        </w:rPr>
        <w:t xml:space="preserve">Gdy się zna język to jest łatwiej, bo są tacy pośrednicy w zakładach. Wchodzisz do zakładu </w:t>
      </w:r>
      <w:r>
        <w:rPr>
          <w:i/>
          <w:iCs/>
          <w:sz w:val="20"/>
          <w:szCs w:val="20"/>
        </w:rPr>
        <w:br/>
      </w:r>
      <w:r w:rsidRPr="00983BE5">
        <w:rPr>
          <w:i/>
          <w:iCs/>
          <w:sz w:val="20"/>
          <w:szCs w:val="20"/>
        </w:rPr>
        <w:t>i wchodzisz do takiego pośrednika, ale musisz znać język. Jak się zna język to można wejść porozmawiać, jest łatwiej, a tak jak się nie zna języka no to my tam chodziliśmy po tych gdzie te polskie. Przede wszystkim język. To jest wymagane.</w:t>
      </w:r>
      <w:r>
        <w:rPr>
          <w:i/>
          <w:iCs/>
          <w:sz w:val="20"/>
          <w:szCs w:val="20"/>
        </w:rPr>
        <w:t>”</w:t>
      </w:r>
    </w:p>
    <w:p w:rsidR="009D3D8B" w:rsidRPr="00983BE5" w:rsidRDefault="009D3D8B" w:rsidP="00983BE5">
      <w:pPr>
        <w:spacing w:line="240" w:lineRule="auto"/>
        <w:ind w:firstLine="708"/>
        <w:jc w:val="right"/>
        <w:rPr>
          <w:i/>
          <w:iCs/>
          <w:sz w:val="20"/>
          <w:szCs w:val="20"/>
        </w:rPr>
      </w:pPr>
      <w:r w:rsidRPr="00983BE5">
        <w:rPr>
          <w:i/>
          <w:iCs/>
          <w:sz w:val="20"/>
          <w:szCs w:val="20"/>
        </w:rPr>
        <w:t>(</w:t>
      </w:r>
      <w:r>
        <w:rPr>
          <w:i/>
          <w:iCs/>
          <w:sz w:val="20"/>
          <w:szCs w:val="20"/>
        </w:rPr>
        <w:t>migrant zagraniczny, 53 lata, kobieta</w:t>
      </w:r>
      <w:r w:rsidRPr="00983BE5">
        <w:rPr>
          <w:i/>
          <w:iCs/>
          <w:sz w:val="20"/>
          <w:szCs w:val="20"/>
        </w:rPr>
        <w:t xml:space="preserve">)   </w:t>
      </w:r>
    </w:p>
    <w:p w:rsidR="009D3D8B" w:rsidRDefault="009D3D8B" w:rsidP="00371244"/>
    <w:p w:rsidR="009D3D8B" w:rsidRDefault="009D3D8B" w:rsidP="00983BE5">
      <w:pPr>
        <w:ind w:firstLine="708"/>
      </w:pPr>
      <w:r>
        <w:t xml:space="preserve">Wadą migracji zagranicznych bywają również bardzo ciężkie warunki pracy, </w:t>
      </w:r>
      <w:r>
        <w:br/>
        <w:t>co skutkuje wyczerpaniem fizycznym i emocjonalnym.</w:t>
      </w:r>
    </w:p>
    <w:p w:rsidR="009D3D8B" w:rsidRDefault="009D3D8B" w:rsidP="00E654FF"/>
    <w:p w:rsidR="009D3D8B" w:rsidRPr="00A17B49" w:rsidRDefault="009D3D8B" w:rsidP="00E654FF">
      <w:pPr>
        <w:rPr>
          <w:u w:val="single"/>
        </w:rPr>
      </w:pPr>
      <w:r w:rsidRPr="00A17B49">
        <w:rPr>
          <w:u w:val="single"/>
        </w:rPr>
        <w:t>Zalety migracji wewnętrznych</w:t>
      </w:r>
    </w:p>
    <w:p w:rsidR="009D3D8B" w:rsidRDefault="009D3D8B" w:rsidP="00983BE5">
      <w:pPr>
        <w:ind w:firstLine="708"/>
      </w:pPr>
      <w:r>
        <w:t>Jeśli chodzi i migracje wewnętrzne to ich zaletą, poza zarobkiem, jest to, że ma się możliwość łatwego kontaktu z rodziną (bliższa odległość, małe koszty dojazdu, możliwość częstego widywania się).</w:t>
      </w:r>
    </w:p>
    <w:p w:rsidR="009D3D8B" w:rsidRDefault="009D3D8B" w:rsidP="00E654FF"/>
    <w:p w:rsidR="009D3D8B" w:rsidRPr="00A17B49" w:rsidRDefault="009D3D8B" w:rsidP="00E654FF">
      <w:pPr>
        <w:rPr>
          <w:u w:val="single"/>
        </w:rPr>
      </w:pPr>
      <w:r w:rsidRPr="00A17B49">
        <w:rPr>
          <w:u w:val="single"/>
        </w:rPr>
        <w:t>Wady migracji wewnętrznych</w:t>
      </w:r>
    </w:p>
    <w:p w:rsidR="009D3D8B" w:rsidRDefault="009D3D8B" w:rsidP="00E654FF">
      <w:r>
        <w:t>Do wad zaliczono przede wszystkim konieczność przemieszczania się: weekendowe przyjazdy do domu i poniedziałkowe wyjazdy do pracy.</w:t>
      </w:r>
    </w:p>
    <w:p w:rsidR="009D3D8B" w:rsidRDefault="009D3D8B" w:rsidP="00CB490D">
      <w:pPr>
        <w:pStyle w:val="Heading2"/>
      </w:pPr>
      <w:bookmarkStart w:id="18" w:name="_Toc246497764"/>
    </w:p>
    <w:p w:rsidR="009D3D8B" w:rsidRDefault="009D3D8B" w:rsidP="00C53866">
      <w:pPr>
        <w:pStyle w:val="Heading2"/>
        <w:numPr>
          <w:ilvl w:val="1"/>
          <w:numId w:val="26"/>
        </w:numPr>
      </w:pPr>
      <w:bookmarkStart w:id="19" w:name="_Toc258572262"/>
      <w:r w:rsidRPr="00613BE7">
        <w:t>Migracje w kontekście społeczności lokalnej i rodziny</w:t>
      </w:r>
      <w:bookmarkEnd w:id="18"/>
      <w:bookmarkEnd w:id="19"/>
      <w:r w:rsidRPr="00613BE7">
        <w:tab/>
      </w:r>
    </w:p>
    <w:p w:rsidR="009D3D8B" w:rsidRDefault="009D3D8B" w:rsidP="00A00958">
      <w:pPr>
        <w:pStyle w:val="ListParagraph"/>
        <w:ind w:left="0" w:firstLine="567"/>
      </w:pPr>
      <w:r>
        <w:t>Trudno mówić jest o silnym powiązaniu migrantów ze społecznością lokalną. Lokalne środowisko pełni często funkcję cenzora oceniającego wyjeżdżających, zazwyczaj negatywnie. Dlatego też migranci obracają w kręgu rodzinnym i bardzo bliskich znajomych, do których mają zaufanie.</w:t>
      </w:r>
    </w:p>
    <w:p w:rsidR="009D3D8B" w:rsidRDefault="009D3D8B" w:rsidP="00A00958">
      <w:pPr>
        <w:pStyle w:val="ListParagraph"/>
        <w:ind w:left="0" w:firstLine="567"/>
      </w:pPr>
    </w:p>
    <w:p w:rsidR="009D3D8B" w:rsidRPr="00302A3C" w:rsidRDefault="009D3D8B" w:rsidP="00EE5623">
      <w:pPr>
        <w:pStyle w:val="Heading1"/>
      </w:pPr>
      <w:bookmarkStart w:id="20" w:name="_Toc246497765"/>
      <w:bookmarkStart w:id="21" w:name="_Toc258572263"/>
      <w:r w:rsidRPr="00302A3C">
        <w:t xml:space="preserve"> Powroty</w:t>
      </w:r>
      <w:bookmarkEnd w:id="20"/>
      <w:bookmarkEnd w:id="21"/>
    </w:p>
    <w:p w:rsidR="009D3D8B" w:rsidRPr="00983BE5" w:rsidRDefault="009D3D8B" w:rsidP="00A17B49">
      <w:pPr>
        <w:ind w:firstLine="708"/>
        <w:rPr>
          <w:color w:val="auto"/>
        </w:rPr>
      </w:pPr>
      <w:r w:rsidRPr="00983BE5">
        <w:rPr>
          <w:color w:val="auto"/>
        </w:rPr>
        <w:t xml:space="preserve">Chęć ponownych wyjazdów przeważa u mieszkańców wsi, osób mniej wykształconych, którym trudno się odnaleźć na lokalnym rynku pracy. Osoby zamieszkałe w Ostródzie lepiej wykształcone, posiadające konkretny fach, starają się zorganizować sobie pracę na miejscu.  </w:t>
      </w:r>
    </w:p>
    <w:p w:rsidR="009D3D8B" w:rsidRPr="00A11B49" w:rsidRDefault="009D3D8B" w:rsidP="00983BE5">
      <w:pPr>
        <w:spacing w:line="240" w:lineRule="auto"/>
      </w:pPr>
    </w:p>
    <w:p w:rsidR="009D3D8B" w:rsidRPr="00DE046C" w:rsidRDefault="009D3D8B" w:rsidP="00CB490D">
      <w:pPr>
        <w:pStyle w:val="Heading2"/>
      </w:pPr>
      <w:bookmarkStart w:id="22" w:name="_Toc246497766"/>
      <w:bookmarkStart w:id="23" w:name="_Toc258572264"/>
      <w:r>
        <w:t>6.1.Przyczyny powrotów</w:t>
      </w:r>
      <w:bookmarkEnd w:id="22"/>
      <w:bookmarkEnd w:id="23"/>
    </w:p>
    <w:p w:rsidR="009D3D8B" w:rsidRPr="00983BE5" w:rsidRDefault="009D3D8B" w:rsidP="00983BE5">
      <w:pPr>
        <w:ind w:firstLine="576"/>
        <w:rPr>
          <w:color w:val="auto"/>
        </w:rPr>
      </w:pPr>
      <w:r w:rsidRPr="00983BE5">
        <w:rPr>
          <w:color w:val="auto"/>
        </w:rPr>
        <w:t>Powroty z emigracji bywają zaplanowane lub nie. Zaplanowane powroty dotyczą:</w:t>
      </w:r>
    </w:p>
    <w:p w:rsidR="009D3D8B" w:rsidRPr="00983BE5" w:rsidRDefault="009D3D8B" w:rsidP="00721A59">
      <w:pPr>
        <w:pStyle w:val="ListParagraph"/>
        <w:numPr>
          <w:ilvl w:val="0"/>
          <w:numId w:val="34"/>
        </w:numPr>
        <w:rPr>
          <w:color w:val="auto"/>
        </w:rPr>
      </w:pPr>
      <w:r w:rsidRPr="00983BE5">
        <w:rPr>
          <w:color w:val="auto"/>
        </w:rPr>
        <w:t xml:space="preserve">przede wszystkim migracji sezonowych (czas pobytu związany jest </w:t>
      </w:r>
      <w:r>
        <w:rPr>
          <w:color w:val="auto"/>
        </w:rPr>
        <w:br/>
      </w:r>
      <w:r w:rsidRPr="00983BE5">
        <w:rPr>
          <w:color w:val="auto"/>
        </w:rPr>
        <w:t>z sezonowością danej uprawy)</w:t>
      </w:r>
    </w:p>
    <w:p w:rsidR="009D3D8B" w:rsidRPr="00983BE5" w:rsidRDefault="009D3D8B" w:rsidP="00721A59">
      <w:pPr>
        <w:pStyle w:val="ListParagraph"/>
        <w:numPr>
          <w:ilvl w:val="0"/>
          <w:numId w:val="34"/>
        </w:numPr>
        <w:rPr>
          <w:color w:val="auto"/>
        </w:rPr>
      </w:pPr>
      <w:r w:rsidRPr="00983BE5">
        <w:rPr>
          <w:color w:val="auto"/>
        </w:rPr>
        <w:t xml:space="preserve">wyjazdów, w których potrzebna jest </w:t>
      </w:r>
      <w:r>
        <w:rPr>
          <w:color w:val="auto"/>
        </w:rPr>
        <w:t>wizy</w:t>
      </w:r>
      <w:r w:rsidRPr="00983BE5">
        <w:rPr>
          <w:color w:val="auto"/>
        </w:rPr>
        <w:t xml:space="preserve"> – ważność wizy wyznacza długość migracji  (wyjazd do USA)</w:t>
      </w:r>
    </w:p>
    <w:p w:rsidR="009D3D8B" w:rsidRPr="000A541E" w:rsidRDefault="009D3D8B" w:rsidP="000A541E">
      <w:pPr>
        <w:ind w:firstLine="576"/>
        <w:rPr>
          <w:color w:val="auto"/>
        </w:rPr>
      </w:pPr>
      <w:r w:rsidRPr="000A541E">
        <w:rPr>
          <w:color w:val="auto"/>
        </w:rPr>
        <w:t xml:space="preserve">Czasem bywa tak, że migranci nie planują tego ile będzie trwał wyjazd. Długość pobytu uzależniają wtedy od tego, czy mają pracę, od tego jak rodzina znosi rozłąkę, jak również od tego, przez jaki czas uda im się zarobić zakładaną sumę pieniędzy. </w:t>
      </w:r>
    </w:p>
    <w:p w:rsidR="009D3D8B" w:rsidRPr="000A541E" w:rsidRDefault="009D3D8B" w:rsidP="006A0F90">
      <w:pPr>
        <w:pStyle w:val="ListParagraph"/>
        <w:numPr>
          <w:ilvl w:val="0"/>
          <w:numId w:val="37"/>
        </w:numPr>
        <w:rPr>
          <w:color w:val="auto"/>
        </w:rPr>
      </w:pPr>
      <w:r w:rsidRPr="000A541E">
        <w:rPr>
          <w:color w:val="auto"/>
          <w:u w:val="single"/>
        </w:rPr>
        <w:t>Dostępność pracy a czas przebywania na emigracji</w:t>
      </w:r>
      <w:r w:rsidRPr="000A541E">
        <w:rPr>
          <w:color w:val="auto"/>
        </w:rPr>
        <w:t>.  Decydując się na wyjazd migranci zazwyczaj jadą w miejsce, gdzie mają załatwioną p</w:t>
      </w:r>
      <w:r>
        <w:rPr>
          <w:color w:val="auto"/>
        </w:rPr>
        <w:t>racę. Zdarza się jednakże tak, ż</w:t>
      </w:r>
      <w:r w:rsidRPr="000A541E">
        <w:rPr>
          <w:color w:val="auto"/>
        </w:rPr>
        <w:t xml:space="preserve">e </w:t>
      </w:r>
      <w:r>
        <w:rPr>
          <w:color w:val="auto"/>
        </w:rPr>
        <w:t xml:space="preserve">z </w:t>
      </w:r>
      <w:r w:rsidRPr="000A541E">
        <w:rPr>
          <w:color w:val="auto"/>
        </w:rPr>
        <w:t xml:space="preserve">różnych przyczyn sytuacja zmienia się i stają  </w:t>
      </w:r>
      <w:r>
        <w:rPr>
          <w:color w:val="auto"/>
        </w:rPr>
        <w:t xml:space="preserve">się </w:t>
      </w:r>
      <w:r w:rsidRPr="000A541E">
        <w:rPr>
          <w:color w:val="auto"/>
        </w:rPr>
        <w:t>osobami bezrobotnymi. Wtedy zmuszeni są bardzo szybko znaleźć nową pracę, gdyż nie w przeciwnym wypadku nie stać ich na życie. Korzystają wtedy z usług lokalnych pośrednich pracy, lub pomocy znajomych emigrantów.</w:t>
      </w:r>
      <w:r>
        <w:rPr>
          <w:color w:val="auto"/>
        </w:rPr>
        <w:t xml:space="preserve"> Jeśli pracy nie znajdują wracają do domu.</w:t>
      </w:r>
    </w:p>
    <w:p w:rsidR="009D3D8B" w:rsidRPr="000A541E" w:rsidRDefault="009D3D8B" w:rsidP="006A0F90">
      <w:pPr>
        <w:pStyle w:val="ListParagraph"/>
        <w:numPr>
          <w:ilvl w:val="0"/>
          <w:numId w:val="37"/>
        </w:numPr>
        <w:rPr>
          <w:color w:val="auto"/>
        </w:rPr>
      </w:pPr>
      <w:r w:rsidRPr="000A541E">
        <w:rPr>
          <w:color w:val="auto"/>
          <w:u w:val="single"/>
        </w:rPr>
        <w:t>Wpływ sytuacji rodzinnej na czas trwania emigracji.</w:t>
      </w:r>
      <w:r w:rsidRPr="000A541E">
        <w:rPr>
          <w:color w:val="auto"/>
        </w:rPr>
        <w:t xml:space="preserve"> Sytuacja ta jest bardziej typowa dla </w:t>
      </w:r>
      <w:r>
        <w:rPr>
          <w:color w:val="auto"/>
        </w:rPr>
        <w:t>osób</w:t>
      </w:r>
      <w:r w:rsidRPr="000A541E">
        <w:rPr>
          <w:color w:val="auto"/>
        </w:rPr>
        <w:t>, któr</w:t>
      </w:r>
      <w:r>
        <w:rPr>
          <w:color w:val="auto"/>
        </w:rPr>
        <w:t>e</w:t>
      </w:r>
      <w:r w:rsidRPr="000A541E">
        <w:rPr>
          <w:color w:val="auto"/>
        </w:rPr>
        <w:t xml:space="preserve"> wyjeżdżają </w:t>
      </w:r>
      <w:r>
        <w:rPr>
          <w:color w:val="auto"/>
        </w:rPr>
        <w:t xml:space="preserve">i </w:t>
      </w:r>
      <w:r w:rsidRPr="000A541E">
        <w:rPr>
          <w:color w:val="auto"/>
        </w:rPr>
        <w:t xml:space="preserve">zostawiają rodzinę na miejscu (żonę, </w:t>
      </w:r>
      <w:r>
        <w:rPr>
          <w:color w:val="auto"/>
        </w:rPr>
        <w:t xml:space="preserve">męża, </w:t>
      </w:r>
      <w:r w:rsidRPr="000A541E">
        <w:rPr>
          <w:color w:val="auto"/>
        </w:rPr>
        <w:t>dzieci). Początkowo zakładają, że będą tam tak długo jak długo będzie praca. W miarę wydłużania się czasu migracji, często sytuacja rodzinna staje się coraz bardziej napięta. Jedynym rozsądnym rozwiązaniem jest wtedy powrót.</w:t>
      </w:r>
    </w:p>
    <w:p w:rsidR="009D3D8B" w:rsidRPr="000A541E" w:rsidRDefault="009D3D8B" w:rsidP="004C46CD">
      <w:pPr>
        <w:pStyle w:val="ListParagraph"/>
        <w:numPr>
          <w:ilvl w:val="0"/>
          <w:numId w:val="37"/>
        </w:numPr>
        <w:rPr>
          <w:color w:val="auto"/>
        </w:rPr>
      </w:pPr>
      <w:r w:rsidRPr="000A541E">
        <w:rPr>
          <w:color w:val="auto"/>
          <w:u w:val="single"/>
        </w:rPr>
        <w:t>Zarobek a czas trwania migracji.</w:t>
      </w:r>
      <w:r w:rsidRPr="000A541E">
        <w:rPr>
          <w:color w:val="auto"/>
        </w:rPr>
        <w:t xml:space="preserve">  Jeśli celem migracji jest zarobek na konkretną rzecz (samochód, opłata czesnego na studiach), powrót jest bezpośrednio uzależniony od tego</w:t>
      </w:r>
      <w:r>
        <w:rPr>
          <w:color w:val="auto"/>
        </w:rPr>
        <w:t>,</w:t>
      </w:r>
      <w:r w:rsidRPr="000A541E">
        <w:rPr>
          <w:color w:val="auto"/>
        </w:rPr>
        <w:t xml:space="preserve"> po jakim czasie uda się zarobić zakładaną sumę pieniędzy.</w:t>
      </w:r>
    </w:p>
    <w:p w:rsidR="009D3D8B" w:rsidRPr="000A541E" w:rsidRDefault="009D3D8B" w:rsidP="004C46CD">
      <w:pPr>
        <w:ind w:firstLine="360"/>
        <w:rPr>
          <w:color w:val="auto"/>
        </w:rPr>
      </w:pPr>
      <w:r w:rsidRPr="000A541E">
        <w:rPr>
          <w:color w:val="auto"/>
        </w:rPr>
        <w:t>Podejmując decyzję o powrocie n</w:t>
      </w:r>
      <w:r>
        <w:rPr>
          <w:color w:val="auto"/>
        </w:rPr>
        <w:t>asi badani zazwyczaj nie szukają</w:t>
      </w:r>
      <w:r w:rsidRPr="000A541E">
        <w:rPr>
          <w:color w:val="auto"/>
        </w:rPr>
        <w:t xml:space="preserve"> wcześniej pracy. Szukanie pracy następuje dopiero kilka dni po powrocie do rodzinnej miejscowości.</w:t>
      </w:r>
      <w:r>
        <w:rPr>
          <w:color w:val="auto"/>
        </w:rPr>
        <w:t xml:space="preserve"> Sporadycznie zdarza się, że wracając mają już nagraną pracę (przez rodzinę, znajomych).</w:t>
      </w:r>
    </w:p>
    <w:p w:rsidR="009D3D8B" w:rsidRDefault="009D3D8B" w:rsidP="00E654FF"/>
    <w:p w:rsidR="009D3D8B" w:rsidRDefault="009D3D8B" w:rsidP="00CB490D">
      <w:pPr>
        <w:pStyle w:val="Heading2"/>
      </w:pPr>
      <w:bookmarkStart w:id="24" w:name="_Toc246497767"/>
      <w:bookmarkStart w:id="25" w:name="_Toc258572265"/>
      <w:r>
        <w:t>6.2. Powrót na lokalny rynek pracy</w:t>
      </w:r>
      <w:bookmarkEnd w:id="24"/>
      <w:bookmarkEnd w:id="25"/>
      <w:r>
        <w:t xml:space="preserve"> </w:t>
      </w:r>
    </w:p>
    <w:p w:rsidR="009D3D8B" w:rsidRDefault="009D3D8B" w:rsidP="00472F3F">
      <w:pPr>
        <w:ind w:firstLine="576"/>
        <w:rPr>
          <w:color w:val="0070C0"/>
        </w:rPr>
      </w:pPr>
      <w:r w:rsidRPr="000A541E">
        <w:rPr>
          <w:color w:val="auto"/>
        </w:rPr>
        <w:t xml:space="preserve">Pierwsze dni po powrocie z emigracji poświęcane są na bycie blisko z rodziną. Dopiero po kilku dniach następuję wizyta w </w:t>
      </w:r>
      <w:r>
        <w:rPr>
          <w:color w:val="auto"/>
        </w:rPr>
        <w:t xml:space="preserve">Powiatowym </w:t>
      </w:r>
      <w:r w:rsidRPr="000A541E">
        <w:rPr>
          <w:color w:val="auto"/>
        </w:rPr>
        <w:t>Urzędzie Pracy. Celem tej wizyty jest rejestracja się, jako bezrobotnego, po to, aby mieć podstawowe ubezpieczenia zdrowotne</w:t>
      </w:r>
      <w:r w:rsidRPr="004C46CD">
        <w:rPr>
          <w:color w:val="0070C0"/>
        </w:rPr>
        <w:t>.</w:t>
      </w:r>
      <w:r>
        <w:rPr>
          <w:color w:val="0070C0"/>
        </w:rPr>
        <w:t xml:space="preserve"> </w:t>
      </w:r>
    </w:p>
    <w:p w:rsidR="009D3D8B" w:rsidRPr="000A541E" w:rsidRDefault="009D3D8B" w:rsidP="004637AF">
      <w:pPr>
        <w:ind w:firstLine="576"/>
        <w:rPr>
          <w:color w:val="auto"/>
        </w:rPr>
      </w:pPr>
      <w:r w:rsidRPr="000A541E">
        <w:rPr>
          <w:color w:val="auto"/>
        </w:rPr>
        <w:t>Generalna opinia o ostródzkim rynku pracy jest raczej negatywna: mało ofert pracy, bardzo niskie stawki, brak dużych zakładów produkcyjnych, dominacja rynku przez małe prywatne firmy, zatrudniające po minimalnych stawkach.</w:t>
      </w:r>
    </w:p>
    <w:p w:rsidR="009D3D8B" w:rsidRPr="000A541E" w:rsidRDefault="009D3D8B" w:rsidP="00C12B74">
      <w:pPr>
        <w:tabs>
          <w:tab w:val="left" w:pos="709"/>
        </w:tabs>
        <w:suppressAutoHyphens/>
        <w:spacing w:after="0" w:line="240" w:lineRule="auto"/>
        <w:ind w:left="709"/>
        <w:jc w:val="left"/>
        <w:rPr>
          <w:i/>
          <w:iCs/>
          <w:color w:val="auto"/>
          <w:sz w:val="20"/>
          <w:szCs w:val="20"/>
        </w:rPr>
      </w:pPr>
      <w:r>
        <w:rPr>
          <w:i/>
          <w:iCs/>
          <w:color w:val="auto"/>
          <w:sz w:val="20"/>
          <w:szCs w:val="20"/>
        </w:rPr>
        <w:t>„</w:t>
      </w:r>
      <w:r w:rsidRPr="000A541E">
        <w:rPr>
          <w:i/>
          <w:iCs/>
          <w:color w:val="auto"/>
          <w:sz w:val="20"/>
          <w:szCs w:val="20"/>
        </w:rPr>
        <w:t>Prywaciarze bardziej w kule lecą. Jak wyjeżdżałem, to na czarno miałem na budowie prawie 10 zł a teraz 6 zł i na czarno. Półtora roku w plecy.</w:t>
      </w:r>
      <w:r>
        <w:rPr>
          <w:i/>
          <w:iCs/>
          <w:color w:val="auto"/>
          <w:sz w:val="20"/>
          <w:szCs w:val="20"/>
        </w:rPr>
        <w:t>”</w:t>
      </w:r>
    </w:p>
    <w:p w:rsidR="009D3D8B" w:rsidRPr="000A541E" w:rsidRDefault="009D3D8B" w:rsidP="001A3881">
      <w:pPr>
        <w:tabs>
          <w:tab w:val="left" w:pos="360"/>
        </w:tabs>
        <w:suppressAutoHyphens/>
        <w:spacing w:after="0" w:line="240" w:lineRule="auto"/>
        <w:ind w:left="426"/>
        <w:jc w:val="right"/>
        <w:rPr>
          <w:i/>
          <w:iCs/>
          <w:color w:val="auto"/>
          <w:sz w:val="20"/>
          <w:szCs w:val="20"/>
        </w:rPr>
      </w:pPr>
      <w:r w:rsidRPr="000A541E">
        <w:rPr>
          <w:i/>
          <w:iCs/>
          <w:color w:val="auto"/>
          <w:sz w:val="20"/>
          <w:szCs w:val="20"/>
        </w:rPr>
        <w:t>(</w:t>
      </w:r>
      <w:r>
        <w:rPr>
          <w:i/>
          <w:iCs/>
          <w:color w:val="auto"/>
          <w:sz w:val="20"/>
          <w:szCs w:val="20"/>
        </w:rPr>
        <w:t>migrant zagraniczny, 28 lat, mężczyzna</w:t>
      </w:r>
      <w:r w:rsidRPr="000A541E">
        <w:rPr>
          <w:i/>
          <w:iCs/>
          <w:color w:val="auto"/>
          <w:sz w:val="20"/>
          <w:szCs w:val="20"/>
        </w:rPr>
        <w:t>)</w:t>
      </w:r>
    </w:p>
    <w:p w:rsidR="009D3D8B" w:rsidRDefault="009D3D8B" w:rsidP="006103E3">
      <w:pPr>
        <w:rPr>
          <w:b/>
          <w:bCs/>
          <w:i/>
          <w:iCs/>
          <w:color w:val="0070C0"/>
        </w:rPr>
      </w:pPr>
    </w:p>
    <w:p w:rsidR="009D3D8B" w:rsidRDefault="009D3D8B" w:rsidP="001A3881">
      <w:pPr>
        <w:ind w:firstLine="360"/>
        <w:rPr>
          <w:color w:val="0070C0"/>
        </w:rPr>
      </w:pPr>
      <w:r w:rsidRPr="000A541E">
        <w:rPr>
          <w:color w:val="auto"/>
        </w:rPr>
        <w:t>Powrót na lokalny rynek pracy postrzegany jest rożnie, w zależności od miejsca zamieszkania, wykształcenia i wieku</w:t>
      </w:r>
      <w:r>
        <w:rPr>
          <w:color w:val="0070C0"/>
        </w:rPr>
        <w:t>.</w:t>
      </w:r>
    </w:p>
    <w:p w:rsidR="009D3D8B" w:rsidRPr="000A541E" w:rsidRDefault="009D3D8B" w:rsidP="00C353E5">
      <w:pPr>
        <w:pStyle w:val="ListParagraph"/>
        <w:numPr>
          <w:ilvl w:val="0"/>
          <w:numId w:val="38"/>
        </w:numPr>
        <w:rPr>
          <w:color w:val="auto"/>
        </w:rPr>
      </w:pPr>
      <w:r w:rsidRPr="000A541E">
        <w:rPr>
          <w:color w:val="auto"/>
        </w:rPr>
        <w:t>Mieszkańcy wsi, często gorzej wykształceni, bez wyuczonego fachu mają ogromne trudności ze znalezieniem pracy. A nawet, jeśli już znajdą ofertę, to bywa, że wiąże się ona z codziennymi dojazdami,</w:t>
      </w:r>
      <w:r>
        <w:rPr>
          <w:color w:val="auto"/>
        </w:rPr>
        <w:t xml:space="preserve"> </w:t>
      </w:r>
      <w:r w:rsidRPr="000A541E">
        <w:rPr>
          <w:color w:val="auto"/>
        </w:rPr>
        <w:t>które postrzegane są, jako kosztowne i uciążliwe (niezbyt dobrze rozwinięta infrastruktura komunikacyjna). Ponadto kobiety mieszkające na wsi mówią, że oferty pracy są</w:t>
      </w:r>
      <w:r>
        <w:rPr>
          <w:color w:val="auto"/>
        </w:rPr>
        <w:t xml:space="preserve"> </w:t>
      </w:r>
      <w:r w:rsidRPr="000A541E">
        <w:rPr>
          <w:color w:val="auto"/>
        </w:rPr>
        <w:t>głównie dla mężczyzn i pracodawcy nie godzą, się, aby</w:t>
      </w:r>
      <w:r>
        <w:rPr>
          <w:color w:val="auto"/>
        </w:rPr>
        <w:t xml:space="preserve"> daną pracę</w:t>
      </w:r>
      <w:r w:rsidRPr="000A541E">
        <w:rPr>
          <w:color w:val="auto"/>
        </w:rPr>
        <w:t xml:space="preserve"> wykonywała kobieta. </w:t>
      </w:r>
    </w:p>
    <w:p w:rsidR="009D3D8B" w:rsidRPr="000A541E" w:rsidRDefault="009D3D8B" w:rsidP="00C353E5">
      <w:pPr>
        <w:pStyle w:val="ListParagraph"/>
        <w:numPr>
          <w:ilvl w:val="0"/>
          <w:numId w:val="38"/>
        </w:numPr>
        <w:rPr>
          <w:color w:val="auto"/>
        </w:rPr>
      </w:pPr>
      <w:r w:rsidRPr="000A541E">
        <w:rPr>
          <w:color w:val="auto"/>
        </w:rPr>
        <w:t>Osoby starsze twierdzą, że większość ofert pracy jest dla młodych. Obawiają się również podejm</w:t>
      </w:r>
      <w:r>
        <w:rPr>
          <w:color w:val="auto"/>
        </w:rPr>
        <w:t>owania pracy w zawodach, które kojarzą</w:t>
      </w:r>
      <w:r w:rsidRPr="000A541E">
        <w:rPr>
          <w:color w:val="auto"/>
        </w:rPr>
        <w:t xml:space="preserve"> się z młodymi osobami np. praca w biurze, sekretariacie.</w:t>
      </w:r>
    </w:p>
    <w:p w:rsidR="009D3D8B" w:rsidRPr="00C353E5" w:rsidRDefault="009D3D8B" w:rsidP="00C353E5">
      <w:pPr>
        <w:pStyle w:val="ListParagraph"/>
        <w:numPr>
          <w:ilvl w:val="0"/>
          <w:numId w:val="38"/>
        </w:numPr>
      </w:pPr>
      <w:r w:rsidRPr="000A541E">
        <w:rPr>
          <w:color w:val="auto"/>
        </w:rPr>
        <w:t>Mieszkańcy Ostródy, lepiej wykształceni, młodzi, z wyuczonym zawodem nie narzekają na problemy ze znalezieniem pracy. Jeden z naszych rozmówców zaraz po powrocie otworzył własną działalność gospodarczą. Inny od ra</w:t>
      </w:r>
      <w:r>
        <w:rPr>
          <w:color w:val="auto"/>
        </w:rPr>
        <w:t>zu po powrocie dostał propozycję</w:t>
      </w:r>
      <w:r w:rsidRPr="000A541E">
        <w:rPr>
          <w:color w:val="auto"/>
        </w:rPr>
        <w:t xml:space="preserve"> pracy w szkole na stanowisku nauczyciela</w:t>
      </w:r>
      <w:r>
        <w:rPr>
          <w:color w:val="0070C0"/>
        </w:rPr>
        <w:t xml:space="preserve">. </w:t>
      </w:r>
    </w:p>
    <w:p w:rsidR="009D3D8B" w:rsidRDefault="009D3D8B">
      <w:pPr>
        <w:spacing w:after="0" w:line="240" w:lineRule="auto"/>
        <w:ind w:left="709"/>
        <w:rPr>
          <w:i/>
          <w:iCs/>
          <w:color w:val="auto"/>
          <w:sz w:val="20"/>
          <w:szCs w:val="20"/>
        </w:rPr>
      </w:pPr>
      <w:r w:rsidRPr="000A541E">
        <w:rPr>
          <w:rFonts w:ascii="Tahoma" w:hAnsi="Tahoma" w:cs="Tahoma"/>
          <w:i/>
          <w:iCs/>
          <w:color w:val="auto"/>
          <w:sz w:val="20"/>
          <w:szCs w:val="20"/>
        </w:rPr>
        <w:t>„</w:t>
      </w:r>
      <w:r w:rsidRPr="00C12B74">
        <w:rPr>
          <w:i/>
          <w:iCs/>
          <w:color w:val="auto"/>
          <w:sz w:val="20"/>
          <w:szCs w:val="20"/>
        </w:rPr>
        <w:t xml:space="preserve">Wróciłam w lipcu ze stanów. </w:t>
      </w:r>
      <w:r>
        <w:rPr>
          <w:i/>
          <w:iCs/>
          <w:color w:val="auto"/>
          <w:sz w:val="20"/>
          <w:szCs w:val="20"/>
        </w:rPr>
        <w:t>C</w:t>
      </w:r>
      <w:r w:rsidRPr="00C12B74">
        <w:rPr>
          <w:i/>
          <w:iCs/>
          <w:color w:val="auto"/>
          <w:sz w:val="20"/>
          <w:szCs w:val="20"/>
        </w:rPr>
        <w:t>ałe te wakacje jakieś takie były jakby wyrwane, zupełnie inne, no i zaraz praca się do mnie odezwała, o tak. Nawet to tak wszystko poszło szybko, nie musiałam się nawet rozglądać za pracą”.</w:t>
      </w:r>
    </w:p>
    <w:p w:rsidR="009D3D8B" w:rsidRDefault="009D3D8B">
      <w:pPr>
        <w:pStyle w:val="ListParagraph"/>
        <w:rPr>
          <w:i/>
          <w:iCs/>
          <w:color w:val="auto"/>
          <w:sz w:val="20"/>
          <w:szCs w:val="20"/>
        </w:rPr>
      </w:pPr>
      <w:r w:rsidRPr="00C12B74">
        <w:rPr>
          <w:i/>
          <w:iCs/>
          <w:color w:val="auto"/>
          <w:sz w:val="20"/>
          <w:szCs w:val="20"/>
        </w:rPr>
        <w:t>(</w:t>
      </w:r>
      <w:r>
        <w:rPr>
          <w:i/>
          <w:iCs/>
          <w:color w:val="auto"/>
          <w:sz w:val="20"/>
          <w:szCs w:val="20"/>
        </w:rPr>
        <w:t>migrant zagraniczny, 30 lat, kobieta</w:t>
      </w:r>
      <w:r w:rsidRPr="00C12B74">
        <w:rPr>
          <w:i/>
          <w:iCs/>
          <w:color w:val="auto"/>
          <w:sz w:val="20"/>
          <w:szCs w:val="20"/>
        </w:rPr>
        <w:t>)</w:t>
      </w:r>
    </w:p>
    <w:p w:rsidR="009D3D8B" w:rsidRDefault="009D3D8B" w:rsidP="002E4E54">
      <w:pPr>
        <w:pStyle w:val="ListParagraph"/>
        <w:ind w:left="1080"/>
      </w:pPr>
    </w:p>
    <w:p w:rsidR="009D3D8B" w:rsidRPr="000A541E" w:rsidRDefault="009D3D8B" w:rsidP="00664E40">
      <w:pPr>
        <w:pStyle w:val="ListParagraph"/>
        <w:ind w:left="426" w:firstLine="567"/>
        <w:rPr>
          <w:color w:val="auto"/>
        </w:rPr>
      </w:pPr>
      <w:r w:rsidRPr="000A541E">
        <w:rPr>
          <w:color w:val="auto"/>
        </w:rPr>
        <w:t xml:space="preserve">Szukanie pracy odbywa się na różne sposoby przez znajomości, </w:t>
      </w:r>
      <w:r>
        <w:rPr>
          <w:color w:val="auto"/>
        </w:rPr>
        <w:t>poprzez ogłoszenia w prasie, w I</w:t>
      </w:r>
      <w:r w:rsidRPr="000A541E">
        <w:rPr>
          <w:color w:val="auto"/>
        </w:rPr>
        <w:t xml:space="preserve">nternecie, bezpośredni kontakt z pracodawcą jak </w:t>
      </w:r>
      <w:r>
        <w:rPr>
          <w:color w:val="auto"/>
        </w:rPr>
        <w:br/>
      </w:r>
      <w:r w:rsidRPr="000A541E">
        <w:rPr>
          <w:color w:val="auto"/>
        </w:rPr>
        <w:t xml:space="preserve">i oczywiście poprzez </w:t>
      </w:r>
      <w:r>
        <w:rPr>
          <w:color w:val="auto"/>
        </w:rPr>
        <w:t xml:space="preserve">Powiatowy </w:t>
      </w:r>
      <w:r w:rsidRPr="000A541E">
        <w:rPr>
          <w:color w:val="auto"/>
        </w:rPr>
        <w:t>Urząd Pracy.</w:t>
      </w:r>
    </w:p>
    <w:p w:rsidR="009D3D8B" w:rsidRDefault="009D3D8B" w:rsidP="000A541E">
      <w:pPr>
        <w:pStyle w:val="ListParagraph"/>
        <w:numPr>
          <w:ilvl w:val="0"/>
          <w:numId w:val="39"/>
        </w:numPr>
        <w:rPr>
          <w:color w:val="auto"/>
        </w:rPr>
      </w:pPr>
      <w:r w:rsidRPr="000A541E">
        <w:rPr>
          <w:color w:val="auto"/>
          <w:u w:val="single"/>
        </w:rPr>
        <w:t xml:space="preserve">Szukanie pracy poprzez prasę i </w:t>
      </w:r>
      <w:r>
        <w:rPr>
          <w:color w:val="auto"/>
          <w:u w:val="single"/>
        </w:rPr>
        <w:t>I</w:t>
      </w:r>
      <w:r w:rsidRPr="000A541E">
        <w:rPr>
          <w:color w:val="auto"/>
          <w:u w:val="single"/>
        </w:rPr>
        <w:t>nternet</w:t>
      </w:r>
      <w:r w:rsidRPr="000A541E">
        <w:rPr>
          <w:color w:val="auto"/>
        </w:rPr>
        <w:t xml:space="preserve">. Ten sposób szukania pracy jest bardzo charakterystyczny dla mieszkańców Ostródy i generalnie osób młodszych. Niestety często bywa on mało skuteczny. Nasi badani twierdzą, że wysyłane przez nich CV </w:t>
      </w:r>
      <w:r>
        <w:rPr>
          <w:color w:val="auto"/>
        </w:rPr>
        <w:t>pozostają</w:t>
      </w:r>
      <w:r w:rsidRPr="000A541E">
        <w:rPr>
          <w:color w:val="auto"/>
        </w:rPr>
        <w:t xml:space="preserve"> bez żadnej odpowiedzi.</w:t>
      </w:r>
    </w:p>
    <w:p w:rsidR="009D3D8B" w:rsidRPr="000A541E" w:rsidRDefault="009D3D8B" w:rsidP="000A541E">
      <w:pPr>
        <w:pStyle w:val="ListParagraph"/>
        <w:numPr>
          <w:ilvl w:val="0"/>
          <w:numId w:val="39"/>
        </w:numPr>
        <w:rPr>
          <w:color w:val="auto"/>
        </w:rPr>
      </w:pPr>
      <w:r w:rsidRPr="000A541E">
        <w:rPr>
          <w:color w:val="auto"/>
          <w:u w:val="single"/>
        </w:rPr>
        <w:t>Szukanie pracy poprzez znajomości</w:t>
      </w:r>
      <w:r w:rsidRPr="000A541E">
        <w:rPr>
          <w:color w:val="auto"/>
        </w:rPr>
        <w:t xml:space="preserve"> – sposób typowy dla wszystkich </w:t>
      </w:r>
      <w:r>
        <w:rPr>
          <w:color w:val="auto"/>
        </w:rPr>
        <w:br/>
      </w:r>
      <w:r w:rsidRPr="000A541E">
        <w:rPr>
          <w:color w:val="auto"/>
        </w:rPr>
        <w:t>i najczęściej najbardziej skuteczny</w:t>
      </w:r>
      <w:r w:rsidRPr="000A541E">
        <w:rPr>
          <w:color w:val="0070C0"/>
        </w:rPr>
        <w:t xml:space="preserve">. </w:t>
      </w:r>
    </w:p>
    <w:p w:rsidR="009D3D8B" w:rsidRPr="000A541E" w:rsidRDefault="009D3D8B" w:rsidP="000A541E">
      <w:pPr>
        <w:pStyle w:val="ListParagraph"/>
        <w:numPr>
          <w:ilvl w:val="0"/>
          <w:numId w:val="39"/>
        </w:numPr>
        <w:rPr>
          <w:color w:val="auto"/>
        </w:rPr>
      </w:pPr>
      <w:r w:rsidRPr="000A541E">
        <w:rPr>
          <w:color w:val="auto"/>
          <w:u w:val="single"/>
        </w:rPr>
        <w:t>Bezpośredni kontakt z pracodawcą</w:t>
      </w:r>
      <w:r w:rsidRPr="000A541E">
        <w:rPr>
          <w:color w:val="auto"/>
        </w:rPr>
        <w:t xml:space="preserve"> – raczej rzadko, wymaga więcej wysiłku </w:t>
      </w:r>
      <w:r>
        <w:rPr>
          <w:color w:val="auto"/>
        </w:rPr>
        <w:br/>
      </w:r>
      <w:r w:rsidRPr="000A541E">
        <w:rPr>
          <w:color w:val="auto"/>
        </w:rPr>
        <w:t>i odwagi ze strony starającego się o pracę</w:t>
      </w:r>
      <w:r w:rsidRPr="000A541E">
        <w:rPr>
          <w:color w:val="0070C0"/>
        </w:rPr>
        <w:t>.</w:t>
      </w:r>
    </w:p>
    <w:p w:rsidR="009D3D8B" w:rsidRPr="000A541E" w:rsidRDefault="009D3D8B" w:rsidP="00664E40">
      <w:pPr>
        <w:pStyle w:val="ListParagraph"/>
        <w:numPr>
          <w:ilvl w:val="0"/>
          <w:numId w:val="39"/>
        </w:numPr>
        <w:rPr>
          <w:color w:val="auto"/>
        </w:rPr>
      </w:pPr>
      <w:r>
        <w:rPr>
          <w:color w:val="auto"/>
          <w:u w:val="single"/>
        </w:rPr>
        <w:t xml:space="preserve">Powiatowy </w:t>
      </w:r>
      <w:r w:rsidRPr="000A541E">
        <w:rPr>
          <w:color w:val="auto"/>
          <w:u w:val="single"/>
        </w:rPr>
        <w:t>Urząd Pracy, jako źródło ofert pracy</w:t>
      </w:r>
      <w:r w:rsidRPr="000A541E">
        <w:rPr>
          <w:color w:val="auto"/>
        </w:rPr>
        <w:t xml:space="preserve">.  Opinia o </w:t>
      </w:r>
      <w:r>
        <w:rPr>
          <w:color w:val="auto"/>
        </w:rPr>
        <w:t xml:space="preserve">Powiatowym </w:t>
      </w:r>
      <w:r w:rsidRPr="000A541E">
        <w:rPr>
          <w:color w:val="auto"/>
        </w:rPr>
        <w:t>Urzędzie Pracy, jako instytucji pomagającej w odnalezieniu się na rynku jest zróżnicowana. Zależy od osobistych doświadczeń naszych rozmówców, od teg</w:t>
      </w:r>
      <w:r>
        <w:rPr>
          <w:color w:val="auto"/>
        </w:rPr>
        <w:t>o, z jakiego typu pracownikiem ma</w:t>
      </w:r>
      <w:r w:rsidRPr="000A541E">
        <w:rPr>
          <w:color w:val="auto"/>
        </w:rPr>
        <w:t xml:space="preserve"> się do czynienia: miłym i pomocnym czy wręcz przeciwnie, nie wyk</w:t>
      </w:r>
      <w:r>
        <w:rPr>
          <w:color w:val="auto"/>
        </w:rPr>
        <w:t xml:space="preserve">azującym żadnej chęci pomocy. </w:t>
      </w:r>
    </w:p>
    <w:p w:rsidR="009D3D8B" w:rsidRPr="00487371" w:rsidRDefault="009D3D8B" w:rsidP="00487371">
      <w:pPr>
        <w:ind w:firstLine="360"/>
        <w:rPr>
          <w:color w:val="0070C0"/>
        </w:rPr>
      </w:pPr>
      <w:r w:rsidRPr="000A541E">
        <w:rPr>
          <w:color w:val="auto"/>
        </w:rPr>
        <w:t xml:space="preserve">Niektórzy badani mówią o kursach doszkalających oferowanych przez </w:t>
      </w:r>
      <w:r>
        <w:rPr>
          <w:color w:val="auto"/>
        </w:rPr>
        <w:t xml:space="preserve">Powiatowy </w:t>
      </w:r>
      <w:r w:rsidRPr="000A541E">
        <w:rPr>
          <w:color w:val="auto"/>
        </w:rPr>
        <w:t>Urząd Pracy.  Postrzegane są one jednakże dość negatywnie</w:t>
      </w:r>
      <w:r w:rsidRPr="00487371">
        <w:rPr>
          <w:color w:val="0070C0"/>
        </w:rPr>
        <w:t>:</w:t>
      </w:r>
    </w:p>
    <w:p w:rsidR="009D3D8B" w:rsidRPr="000A541E" w:rsidRDefault="009D3D8B" w:rsidP="000A541E">
      <w:pPr>
        <w:pStyle w:val="ListParagraph"/>
        <w:numPr>
          <w:ilvl w:val="0"/>
          <w:numId w:val="40"/>
        </w:numPr>
        <w:spacing w:after="200"/>
        <w:jc w:val="left"/>
        <w:rPr>
          <w:rFonts w:ascii="Tahoma" w:hAnsi="Tahoma" w:cs="Tahoma"/>
          <w:color w:val="auto"/>
        </w:rPr>
      </w:pPr>
      <w:r w:rsidRPr="000A541E">
        <w:rPr>
          <w:color w:val="auto"/>
        </w:rPr>
        <w:t>Niedostosowane</w:t>
      </w:r>
      <w:r>
        <w:rPr>
          <w:color w:val="auto"/>
        </w:rPr>
        <w:t xml:space="preserve"> kursów</w:t>
      </w:r>
      <w:r w:rsidRPr="000A541E">
        <w:rPr>
          <w:color w:val="auto"/>
        </w:rPr>
        <w:t xml:space="preserve"> do rynku pracy. Po ukończeniu kursu, choćby nawet bardzo atrakcyjnego, nadal trudno jest znaleźć zatrudnienie. </w:t>
      </w:r>
      <w:r>
        <w:rPr>
          <w:color w:val="auto"/>
        </w:rPr>
        <w:t xml:space="preserve">Powiatowy </w:t>
      </w:r>
      <w:r w:rsidRPr="000A541E">
        <w:rPr>
          <w:color w:val="auto"/>
        </w:rPr>
        <w:t>Urząd Pracy nie oferuje nic osobom, które ukończyły dany kurs</w:t>
      </w:r>
    </w:p>
    <w:p w:rsidR="009D3D8B" w:rsidRDefault="009D3D8B">
      <w:pPr>
        <w:spacing w:after="200" w:line="276" w:lineRule="auto"/>
        <w:ind w:left="708"/>
        <w:rPr>
          <w:i/>
          <w:iCs/>
          <w:color w:val="auto"/>
          <w:sz w:val="20"/>
          <w:szCs w:val="20"/>
        </w:rPr>
      </w:pPr>
      <w:r w:rsidRPr="000A541E">
        <w:rPr>
          <w:i/>
          <w:iCs/>
          <w:color w:val="auto"/>
          <w:sz w:val="20"/>
          <w:szCs w:val="20"/>
        </w:rPr>
        <w:t>„ja byłam na kursie, trwał długo, ze 2 miesiące, mieszkaliśmy w hotelu, z wyżywieniem, zwracali koszty dojazdu, dawali kieszonkowe, to był kurs dla przyszłych pracowników punktów informacji turystycznej, najeździliśmy się na wycieczki, świetny kurs dla ludzi z całego województwa, ale potem żadnego zainteresowania, że mam ten kurs, czy że jeżeli będą jakieś oferty później, nigdy nie miałam żadnej propozycji, zapomnieli o tym wszystkim, choć kurs był świetny”</w:t>
      </w:r>
    </w:p>
    <w:p w:rsidR="009D3D8B" w:rsidRPr="000A541E" w:rsidRDefault="009D3D8B" w:rsidP="00487371">
      <w:pPr>
        <w:spacing w:after="200" w:line="276" w:lineRule="auto"/>
        <w:ind w:left="708"/>
        <w:jc w:val="right"/>
        <w:rPr>
          <w:i/>
          <w:iCs/>
          <w:color w:val="auto"/>
          <w:sz w:val="20"/>
          <w:szCs w:val="20"/>
        </w:rPr>
      </w:pPr>
      <w:r w:rsidRPr="000A541E">
        <w:rPr>
          <w:i/>
          <w:iCs/>
          <w:color w:val="auto"/>
          <w:sz w:val="20"/>
          <w:szCs w:val="20"/>
        </w:rPr>
        <w:t>(AFG</w:t>
      </w:r>
      <w:r>
        <w:rPr>
          <w:i/>
          <w:iCs/>
          <w:color w:val="auto"/>
          <w:sz w:val="20"/>
          <w:szCs w:val="20"/>
        </w:rPr>
        <w:t>, powiat ostródzki</w:t>
      </w:r>
      <w:r w:rsidRPr="000A541E">
        <w:rPr>
          <w:i/>
          <w:iCs/>
          <w:color w:val="auto"/>
          <w:sz w:val="20"/>
          <w:szCs w:val="20"/>
        </w:rPr>
        <w:t>)</w:t>
      </w:r>
    </w:p>
    <w:p w:rsidR="009D3D8B" w:rsidRDefault="009D3D8B" w:rsidP="00487371">
      <w:pPr>
        <w:ind w:left="360"/>
      </w:pPr>
    </w:p>
    <w:p w:rsidR="009D3D8B" w:rsidRPr="000A541E" w:rsidRDefault="009D3D8B" w:rsidP="00487371">
      <w:pPr>
        <w:pStyle w:val="ListParagraph"/>
        <w:numPr>
          <w:ilvl w:val="0"/>
          <w:numId w:val="40"/>
        </w:numPr>
        <w:rPr>
          <w:color w:val="auto"/>
        </w:rPr>
      </w:pPr>
      <w:r w:rsidRPr="000A541E">
        <w:rPr>
          <w:color w:val="auto"/>
        </w:rPr>
        <w:t>Trudności z dostaniem się na dany kurs</w:t>
      </w:r>
    </w:p>
    <w:p w:rsidR="009D3D8B" w:rsidRPr="000A541E" w:rsidRDefault="009D3D8B" w:rsidP="00487371">
      <w:pPr>
        <w:spacing w:after="200" w:line="276" w:lineRule="auto"/>
        <w:ind w:left="708"/>
        <w:jc w:val="left"/>
        <w:rPr>
          <w:i/>
          <w:iCs/>
          <w:color w:val="auto"/>
          <w:sz w:val="20"/>
          <w:szCs w:val="20"/>
        </w:rPr>
      </w:pPr>
      <w:r>
        <w:rPr>
          <w:i/>
          <w:iCs/>
          <w:color w:val="4F81BD"/>
          <w:sz w:val="20"/>
          <w:szCs w:val="20"/>
        </w:rPr>
        <w:t>„</w:t>
      </w:r>
      <w:r>
        <w:rPr>
          <w:i/>
          <w:iCs/>
          <w:color w:val="auto"/>
          <w:sz w:val="20"/>
          <w:szCs w:val="20"/>
        </w:rPr>
        <w:t>J</w:t>
      </w:r>
      <w:r w:rsidRPr="000A541E">
        <w:rPr>
          <w:i/>
          <w:iCs/>
          <w:color w:val="auto"/>
          <w:sz w:val="20"/>
          <w:szCs w:val="20"/>
        </w:rPr>
        <w:t xml:space="preserve">a chciałam zmienić kwalifikacje, źle mi szło w </w:t>
      </w:r>
      <w:r>
        <w:rPr>
          <w:i/>
          <w:iCs/>
          <w:color w:val="auto"/>
          <w:sz w:val="20"/>
          <w:szCs w:val="20"/>
        </w:rPr>
        <w:t>p</w:t>
      </w:r>
      <w:r w:rsidRPr="000A541E">
        <w:rPr>
          <w:i/>
          <w:iCs/>
          <w:color w:val="auto"/>
          <w:sz w:val="20"/>
          <w:szCs w:val="20"/>
        </w:rPr>
        <w:t>r</w:t>
      </w:r>
      <w:r>
        <w:rPr>
          <w:i/>
          <w:iCs/>
          <w:color w:val="auto"/>
          <w:sz w:val="20"/>
          <w:szCs w:val="20"/>
        </w:rPr>
        <w:t>acy, do urzędu ciągle chodziłam. Mówili</w:t>
      </w:r>
      <w:r w:rsidRPr="000A541E">
        <w:rPr>
          <w:i/>
          <w:iCs/>
          <w:color w:val="auto"/>
          <w:sz w:val="20"/>
          <w:szCs w:val="20"/>
        </w:rPr>
        <w:t>, że</w:t>
      </w:r>
      <w:r>
        <w:rPr>
          <w:i/>
          <w:iCs/>
          <w:color w:val="auto"/>
          <w:sz w:val="20"/>
          <w:szCs w:val="20"/>
        </w:rPr>
        <w:t xml:space="preserve"> będą kursy. Miały być, a tutaj nie ma kursów. P</w:t>
      </w:r>
      <w:r w:rsidRPr="000A541E">
        <w:rPr>
          <w:i/>
          <w:iCs/>
          <w:color w:val="auto"/>
          <w:sz w:val="20"/>
          <w:szCs w:val="20"/>
        </w:rPr>
        <w:t>rzychodzę z dokładnym adresem, a mi mówią ze takich kursów tam nie organizują, prosili, żebym się zgłosiła gdzie indziej, że ma być kurs, a tutaj nic z tego, przez pół roku nie byłam na żadnym”</w:t>
      </w:r>
    </w:p>
    <w:p w:rsidR="009D3D8B" w:rsidRPr="000A541E" w:rsidRDefault="009D3D8B" w:rsidP="00487371">
      <w:pPr>
        <w:spacing w:after="200" w:line="276" w:lineRule="auto"/>
        <w:ind w:left="708"/>
        <w:jc w:val="right"/>
        <w:rPr>
          <w:i/>
          <w:iCs/>
          <w:color w:val="auto"/>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0A541E">
        <w:rPr>
          <w:i/>
          <w:iCs/>
          <w:color w:val="auto"/>
          <w:sz w:val="20"/>
          <w:szCs w:val="20"/>
        </w:rPr>
        <w:t>)</w:t>
      </w:r>
    </w:p>
    <w:p w:rsidR="009D3D8B" w:rsidRPr="00487371" w:rsidRDefault="009D3D8B" w:rsidP="001A3881">
      <w:pPr>
        <w:pStyle w:val="ListParagraph"/>
        <w:rPr>
          <w:color w:val="4F81BD"/>
        </w:rPr>
      </w:pPr>
    </w:p>
    <w:p w:rsidR="009D3D8B" w:rsidRPr="00D57E78" w:rsidRDefault="009D3D8B" w:rsidP="00E654FF">
      <w:r w:rsidRPr="00D57E78">
        <w:t>Trudności ze znalezieniem pracy zależą od miejsca zamieszkania. Osobom mieszkającym na wsi, trudniej jest znaleźć pracę z uwagi na brak dogodnej komunikacji.</w:t>
      </w:r>
    </w:p>
    <w:p w:rsidR="009D3D8B" w:rsidRDefault="009D3D8B" w:rsidP="00E654FF"/>
    <w:p w:rsidR="009D3D8B" w:rsidRDefault="009D3D8B" w:rsidP="00E654FF"/>
    <w:p w:rsidR="009D3D8B" w:rsidRPr="00085832" w:rsidRDefault="009D3D8B" w:rsidP="00CB490D">
      <w:pPr>
        <w:pStyle w:val="Heading2"/>
      </w:pPr>
      <w:bookmarkStart w:id="26" w:name="_Toc246497768"/>
      <w:bookmarkStart w:id="27" w:name="_Toc258572266"/>
      <w:r w:rsidRPr="00085832">
        <w:t>6.3. Zagospodarowanie środków finansowych zdobytych w ramach emigracji</w:t>
      </w:r>
      <w:bookmarkEnd w:id="26"/>
      <w:bookmarkEnd w:id="27"/>
    </w:p>
    <w:p w:rsidR="009D3D8B" w:rsidRPr="000A541E" w:rsidRDefault="009D3D8B" w:rsidP="000A541E">
      <w:pPr>
        <w:rPr>
          <w:color w:val="auto"/>
        </w:rPr>
      </w:pPr>
      <w:r w:rsidRPr="000A541E">
        <w:rPr>
          <w:color w:val="auto"/>
        </w:rPr>
        <w:t>Zarobione pieniądze są przeznaczane na:</w:t>
      </w:r>
    </w:p>
    <w:p w:rsidR="009D3D8B" w:rsidRPr="000A541E" w:rsidRDefault="009D3D8B" w:rsidP="000A541E">
      <w:pPr>
        <w:pStyle w:val="ListParagraph"/>
        <w:numPr>
          <w:ilvl w:val="0"/>
          <w:numId w:val="14"/>
        </w:numPr>
        <w:ind w:left="426"/>
        <w:rPr>
          <w:i/>
          <w:iCs/>
          <w:color w:val="auto"/>
          <w:sz w:val="20"/>
          <w:szCs w:val="20"/>
        </w:rPr>
      </w:pPr>
      <w:r w:rsidRPr="000A541E">
        <w:rPr>
          <w:color w:val="auto"/>
        </w:rPr>
        <w:t>Wydatki na mieszkania / domy: remont, lepsze wyposażenie mieszkania, usuwanie usterek, wymiana okien,</w:t>
      </w:r>
    </w:p>
    <w:p w:rsidR="009D3D8B" w:rsidRPr="000A541E" w:rsidRDefault="009D3D8B" w:rsidP="000A541E">
      <w:pPr>
        <w:pStyle w:val="ListParagraph"/>
        <w:numPr>
          <w:ilvl w:val="0"/>
          <w:numId w:val="15"/>
        </w:numPr>
        <w:ind w:left="360"/>
        <w:rPr>
          <w:i/>
          <w:iCs/>
          <w:color w:val="auto"/>
          <w:sz w:val="20"/>
          <w:szCs w:val="20"/>
        </w:rPr>
      </w:pPr>
      <w:r w:rsidRPr="000A541E">
        <w:rPr>
          <w:color w:val="auto"/>
        </w:rPr>
        <w:t>Życie bieżące: zarobione pieniądze starczają czasem na kilka miesięcy przeżycia.</w:t>
      </w:r>
    </w:p>
    <w:p w:rsidR="009D3D8B" w:rsidRPr="000A541E" w:rsidRDefault="009D3D8B" w:rsidP="000A541E">
      <w:pPr>
        <w:pStyle w:val="ListParagraph"/>
        <w:numPr>
          <w:ilvl w:val="0"/>
          <w:numId w:val="15"/>
        </w:numPr>
        <w:ind w:left="360"/>
        <w:rPr>
          <w:color w:val="auto"/>
        </w:rPr>
      </w:pPr>
      <w:r w:rsidRPr="000A541E">
        <w:rPr>
          <w:color w:val="auto"/>
        </w:rPr>
        <w:t>Spłata kredytu.</w:t>
      </w:r>
    </w:p>
    <w:p w:rsidR="009D3D8B" w:rsidRPr="000A541E" w:rsidRDefault="009D3D8B" w:rsidP="000A541E">
      <w:pPr>
        <w:pStyle w:val="ListParagraph"/>
        <w:numPr>
          <w:ilvl w:val="0"/>
          <w:numId w:val="15"/>
        </w:numPr>
        <w:ind w:left="360"/>
        <w:rPr>
          <w:color w:val="auto"/>
        </w:rPr>
      </w:pPr>
      <w:r w:rsidRPr="000A541E">
        <w:rPr>
          <w:color w:val="auto"/>
        </w:rPr>
        <w:t>Op</w:t>
      </w:r>
      <w:r>
        <w:rPr>
          <w:color w:val="auto"/>
        </w:rPr>
        <w:t>ł</w:t>
      </w:r>
      <w:r w:rsidRPr="000A541E">
        <w:rPr>
          <w:color w:val="auto"/>
        </w:rPr>
        <w:t>ata czesnego na studiach</w:t>
      </w:r>
    </w:p>
    <w:p w:rsidR="009D3D8B" w:rsidRPr="000A541E" w:rsidRDefault="009D3D8B" w:rsidP="000A541E">
      <w:pPr>
        <w:pStyle w:val="ListParagraph"/>
        <w:numPr>
          <w:ilvl w:val="0"/>
          <w:numId w:val="15"/>
        </w:numPr>
        <w:ind w:left="360"/>
        <w:rPr>
          <w:color w:val="auto"/>
        </w:rPr>
      </w:pPr>
      <w:r w:rsidRPr="000A541E">
        <w:rPr>
          <w:color w:val="auto"/>
        </w:rPr>
        <w:t>Zakup samochodu</w:t>
      </w:r>
    </w:p>
    <w:p w:rsidR="009D3D8B" w:rsidRPr="000A541E" w:rsidRDefault="009D3D8B" w:rsidP="000A541E">
      <w:pPr>
        <w:pStyle w:val="ListParagraph"/>
        <w:numPr>
          <w:ilvl w:val="0"/>
          <w:numId w:val="15"/>
        </w:numPr>
        <w:ind w:left="360"/>
        <w:rPr>
          <w:color w:val="auto"/>
        </w:rPr>
      </w:pPr>
      <w:r w:rsidRPr="000A541E">
        <w:rPr>
          <w:color w:val="auto"/>
        </w:rPr>
        <w:t>Życie, zakupy, wyjście do restauracji – zachłyśnięcie się ilością zarobionych pieniędzy i sprawianie sobie przyjemności</w:t>
      </w:r>
    </w:p>
    <w:p w:rsidR="009D3D8B" w:rsidRDefault="009D3D8B" w:rsidP="00CB490D">
      <w:pPr>
        <w:pStyle w:val="Heading2"/>
      </w:pPr>
      <w:bookmarkStart w:id="28" w:name="_Toc246497769"/>
      <w:bookmarkStart w:id="29" w:name="_Toc258572267"/>
      <w:r>
        <w:t>6.4 Powrót do domu i rodziny</w:t>
      </w:r>
      <w:bookmarkEnd w:id="28"/>
      <w:bookmarkEnd w:id="29"/>
    </w:p>
    <w:p w:rsidR="009D3D8B" w:rsidRPr="000A541E" w:rsidRDefault="009D3D8B" w:rsidP="00BE2DB7">
      <w:pPr>
        <w:ind w:firstLine="576"/>
        <w:rPr>
          <w:color w:val="auto"/>
        </w:rPr>
      </w:pPr>
      <w:r w:rsidRPr="000A541E">
        <w:rPr>
          <w:color w:val="auto"/>
        </w:rPr>
        <w:t xml:space="preserve">Z migracją zazwyczaj wiąże się rozłąka: z rodziną, z partnerem, z dziećmi </w:t>
      </w:r>
      <w:r>
        <w:rPr>
          <w:color w:val="auto"/>
        </w:rPr>
        <w:br/>
      </w:r>
      <w:r w:rsidRPr="000A541E">
        <w:rPr>
          <w:color w:val="auto"/>
        </w:rPr>
        <w:t xml:space="preserve">z wnukami. Choć często jest tak, że osoba zamierzające wyjechać jest wspierana </w:t>
      </w:r>
      <w:r>
        <w:rPr>
          <w:color w:val="auto"/>
        </w:rPr>
        <w:br/>
      </w:r>
      <w:r w:rsidRPr="000A541E">
        <w:rPr>
          <w:color w:val="auto"/>
        </w:rPr>
        <w:t>w swej decyzji przez rodzinę i bliskich, to wraz z trwaniem rozłąki przybywa problemów i negatywnych emocji:</w:t>
      </w:r>
    </w:p>
    <w:p w:rsidR="009D3D8B" w:rsidRPr="000A541E" w:rsidRDefault="009D3D8B" w:rsidP="00C53866">
      <w:pPr>
        <w:pStyle w:val="ListParagraph"/>
        <w:numPr>
          <w:ilvl w:val="0"/>
          <w:numId w:val="15"/>
        </w:numPr>
        <w:rPr>
          <w:color w:val="auto"/>
        </w:rPr>
      </w:pPr>
      <w:r w:rsidRPr="000A541E">
        <w:rPr>
          <w:color w:val="auto"/>
          <w:u w:val="single"/>
        </w:rPr>
        <w:t>Tęsknota</w:t>
      </w:r>
      <w:r w:rsidRPr="000A541E">
        <w:rPr>
          <w:color w:val="auto"/>
        </w:rPr>
        <w:t xml:space="preserve">. Rozmowy telefoniczne, kontakt przez </w:t>
      </w:r>
      <w:r>
        <w:rPr>
          <w:color w:val="auto"/>
        </w:rPr>
        <w:t>I</w:t>
      </w:r>
      <w:r w:rsidRPr="000A541E">
        <w:rPr>
          <w:color w:val="auto"/>
        </w:rPr>
        <w:t>nternet nie zastąpią bezpośredniego, bliskiego kontaktu Nie ma się poczucia pełnego uczestnictwo w życiu rodziny. Każdy żyje swoim własnym życiem i nie może do końca zrozumieć i poczuć drugiej strony. Tęsknota wzrasta w okresie ważnych wydarzeń, które zazwyczaj spędza się z rodziną np. święta bożego narodzenia.</w:t>
      </w:r>
    </w:p>
    <w:p w:rsidR="009D3D8B" w:rsidRPr="000A541E" w:rsidRDefault="009D3D8B" w:rsidP="00C53866">
      <w:pPr>
        <w:pStyle w:val="ListParagraph"/>
        <w:numPr>
          <w:ilvl w:val="0"/>
          <w:numId w:val="15"/>
        </w:numPr>
        <w:rPr>
          <w:color w:val="auto"/>
        </w:rPr>
      </w:pPr>
      <w:r w:rsidRPr="000A541E">
        <w:rPr>
          <w:color w:val="auto"/>
          <w:u w:val="single"/>
        </w:rPr>
        <w:t>Uczucie braku kontaktu z dziećmi, szczególnie, gdy są małe</w:t>
      </w:r>
      <w:r w:rsidRPr="000A541E">
        <w:rPr>
          <w:color w:val="auto"/>
        </w:rPr>
        <w:t>. Brak częstego kontaktu z dzieci, rodzi obawy, że zatraca się więź i że po powrocie na nowo trzeba będzie ją budowa</w:t>
      </w:r>
      <w:r>
        <w:rPr>
          <w:color w:val="auto"/>
        </w:rPr>
        <w:t>ć.</w:t>
      </w:r>
    </w:p>
    <w:p w:rsidR="009D3D8B" w:rsidRPr="000A541E" w:rsidRDefault="009D3D8B" w:rsidP="00C12B74">
      <w:pPr>
        <w:widowControl w:val="0"/>
        <w:autoSpaceDE w:val="0"/>
        <w:autoSpaceDN w:val="0"/>
        <w:adjustRightInd w:val="0"/>
        <w:spacing w:after="200" w:line="276" w:lineRule="auto"/>
        <w:ind w:left="709"/>
        <w:jc w:val="left"/>
        <w:rPr>
          <w:i/>
          <w:iCs/>
          <w:color w:val="auto"/>
          <w:sz w:val="20"/>
          <w:szCs w:val="20"/>
        </w:rPr>
      </w:pPr>
      <w:r w:rsidRPr="000A541E">
        <w:rPr>
          <w:i/>
          <w:iCs/>
          <w:color w:val="auto"/>
          <w:sz w:val="20"/>
          <w:szCs w:val="20"/>
        </w:rPr>
        <w:t>„Rodzina to przede wszystkim rozmowy, dialogi i tak dalej. Ale dzieci też potrzebują ojca i matkę i to tworzy się wspólnie. To jest kosztem rodziny, ta rozłąka</w:t>
      </w:r>
      <w:r>
        <w:rPr>
          <w:i/>
          <w:iCs/>
          <w:color w:val="auto"/>
          <w:sz w:val="20"/>
          <w:szCs w:val="20"/>
        </w:rPr>
        <w:t>”</w:t>
      </w:r>
      <w:r w:rsidRPr="000A541E">
        <w:rPr>
          <w:i/>
          <w:iCs/>
          <w:color w:val="auto"/>
          <w:sz w:val="20"/>
          <w:szCs w:val="20"/>
        </w:rPr>
        <w:t>.</w:t>
      </w:r>
    </w:p>
    <w:p w:rsidR="009D3D8B" w:rsidRPr="000A541E" w:rsidRDefault="009D3D8B" w:rsidP="00F278D3">
      <w:pPr>
        <w:widowControl w:val="0"/>
        <w:autoSpaceDE w:val="0"/>
        <w:autoSpaceDN w:val="0"/>
        <w:adjustRightInd w:val="0"/>
        <w:spacing w:after="200" w:line="276" w:lineRule="auto"/>
        <w:ind w:left="851"/>
        <w:jc w:val="right"/>
        <w:rPr>
          <w:i/>
          <w:iCs/>
          <w:color w:val="auto"/>
          <w:sz w:val="20"/>
          <w:szCs w:val="20"/>
        </w:rPr>
      </w:pPr>
      <w:r w:rsidRPr="000A541E">
        <w:rPr>
          <w:i/>
          <w:iCs/>
          <w:color w:val="auto"/>
          <w:sz w:val="20"/>
          <w:szCs w:val="20"/>
        </w:rPr>
        <w:t>(</w:t>
      </w:r>
      <w:r>
        <w:rPr>
          <w:i/>
          <w:iCs/>
          <w:color w:val="auto"/>
          <w:sz w:val="20"/>
          <w:szCs w:val="20"/>
        </w:rPr>
        <w:t>migrant wewnętrzny, 33 lata, mężczyzna</w:t>
      </w:r>
      <w:r w:rsidRPr="000A541E">
        <w:rPr>
          <w:i/>
          <w:iCs/>
          <w:color w:val="auto"/>
          <w:sz w:val="20"/>
          <w:szCs w:val="20"/>
        </w:rPr>
        <w:t>)</w:t>
      </w:r>
    </w:p>
    <w:p w:rsidR="009D3D8B" w:rsidRPr="000A541E" w:rsidRDefault="009D3D8B" w:rsidP="00C53866">
      <w:pPr>
        <w:pStyle w:val="ListParagraph"/>
        <w:numPr>
          <w:ilvl w:val="0"/>
          <w:numId w:val="15"/>
        </w:numPr>
        <w:rPr>
          <w:color w:val="auto"/>
        </w:rPr>
      </w:pPr>
      <w:r w:rsidRPr="000A541E">
        <w:rPr>
          <w:color w:val="auto"/>
          <w:u w:val="single"/>
        </w:rPr>
        <w:t>Obawy dotyczące zdrady małżeńskiej.</w:t>
      </w:r>
      <w:r w:rsidRPr="000A541E">
        <w:rPr>
          <w:color w:val="auto"/>
        </w:rPr>
        <w:t xml:space="preserve">  Brak kontaktu z ukochaną osobą sprawia, że pojawiają się wątpliwości dotyczące wierności małżeńskiej. Dodatkowo, myśli takie są wzmacnianie poprzez opowieści, które krążą </w:t>
      </w:r>
      <w:r>
        <w:rPr>
          <w:color w:val="auto"/>
        </w:rPr>
        <w:br/>
      </w:r>
      <w:r w:rsidRPr="000A541E">
        <w:rPr>
          <w:color w:val="auto"/>
        </w:rPr>
        <w:t>w środowisku na temat rozpadów związków.</w:t>
      </w:r>
    </w:p>
    <w:p w:rsidR="009D3D8B" w:rsidRPr="000A541E" w:rsidRDefault="009D3D8B" w:rsidP="00C12B74">
      <w:pPr>
        <w:spacing w:after="200" w:line="276" w:lineRule="auto"/>
        <w:ind w:left="709"/>
        <w:jc w:val="left"/>
        <w:rPr>
          <w:i/>
          <w:iCs/>
          <w:color w:val="auto"/>
          <w:sz w:val="20"/>
          <w:szCs w:val="20"/>
        </w:rPr>
      </w:pPr>
      <w:r w:rsidRPr="000A541E">
        <w:rPr>
          <w:i/>
          <w:iCs/>
          <w:color w:val="auto"/>
          <w:sz w:val="20"/>
          <w:szCs w:val="20"/>
        </w:rPr>
        <w:t xml:space="preserve">„Tam siedzieć to człowiek głupieje, odbija. </w:t>
      </w:r>
      <w:r>
        <w:rPr>
          <w:i/>
          <w:iCs/>
          <w:color w:val="auto"/>
          <w:sz w:val="20"/>
          <w:szCs w:val="20"/>
        </w:rPr>
        <w:t>Z</w:t>
      </w:r>
      <w:r w:rsidRPr="000A541E">
        <w:rPr>
          <w:i/>
          <w:iCs/>
          <w:color w:val="auto"/>
          <w:sz w:val="20"/>
          <w:szCs w:val="20"/>
        </w:rPr>
        <w:t>aczynają si</w:t>
      </w:r>
      <w:r>
        <w:rPr>
          <w:i/>
          <w:iCs/>
          <w:color w:val="auto"/>
          <w:sz w:val="20"/>
          <w:szCs w:val="20"/>
        </w:rPr>
        <w:t>ę</w:t>
      </w:r>
      <w:r w:rsidRPr="000A541E">
        <w:rPr>
          <w:i/>
          <w:iCs/>
          <w:color w:val="auto"/>
          <w:sz w:val="20"/>
          <w:szCs w:val="20"/>
        </w:rPr>
        <w:t xml:space="preserve"> zdrady często”</w:t>
      </w:r>
    </w:p>
    <w:p w:rsidR="009D3D8B" w:rsidRPr="000A541E" w:rsidRDefault="009D3D8B" w:rsidP="00D3021E">
      <w:pPr>
        <w:spacing w:after="200" w:line="276" w:lineRule="auto"/>
        <w:jc w:val="right"/>
        <w:rPr>
          <w:i/>
          <w:iCs/>
          <w:color w:val="auto"/>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0A541E">
        <w:rPr>
          <w:i/>
          <w:iCs/>
          <w:color w:val="auto"/>
          <w:sz w:val="20"/>
          <w:szCs w:val="20"/>
        </w:rPr>
        <w:t>)</w:t>
      </w:r>
    </w:p>
    <w:p w:rsidR="009D3D8B" w:rsidRPr="000A541E" w:rsidRDefault="009D3D8B" w:rsidP="00CB490D">
      <w:pPr>
        <w:ind w:firstLine="851"/>
        <w:rPr>
          <w:color w:val="auto"/>
        </w:rPr>
      </w:pPr>
      <w:r w:rsidRPr="000A541E">
        <w:rPr>
          <w:color w:val="auto"/>
        </w:rPr>
        <w:t>Rozłąka postrzegana jest przez naszych badanych, jako bardzo trudny okres dla obydwu stron: wyjeżdżającej i pozostającej. Z perspektywy czasu mówi się o tym, jako o czymś, co się z trudem przetrwało. Część z osób wiedząc, co to oznacza nigdy więcej nie zdecyduje się na wyjazd.</w:t>
      </w:r>
    </w:p>
    <w:p w:rsidR="009D3D8B" w:rsidRPr="000A541E" w:rsidRDefault="009D3D8B" w:rsidP="00C12B74">
      <w:pPr>
        <w:pStyle w:val="ListParagraph"/>
        <w:spacing w:after="200" w:line="276" w:lineRule="auto"/>
        <w:ind w:left="709"/>
        <w:jc w:val="left"/>
        <w:rPr>
          <w:i/>
          <w:iCs/>
          <w:color w:val="auto"/>
          <w:sz w:val="20"/>
          <w:szCs w:val="20"/>
        </w:rPr>
      </w:pPr>
      <w:r>
        <w:rPr>
          <w:i/>
          <w:iCs/>
          <w:color w:val="4F81BD"/>
          <w:sz w:val="20"/>
          <w:szCs w:val="20"/>
        </w:rPr>
        <w:t>„</w:t>
      </w:r>
      <w:r w:rsidRPr="000A541E">
        <w:rPr>
          <w:i/>
          <w:iCs/>
          <w:color w:val="auto"/>
          <w:sz w:val="20"/>
          <w:szCs w:val="20"/>
        </w:rPr>
        <w:t>Brak bliskiej osoby to raz, a drugie, to dziecko, każda mama ma coś takiego, że by odpoczęła od wszystkiego, od rodziny, ale na chwilę zebrało mi się kupiłam bilet, wróciłam i nigdy więcej”</w:t>
      </w:r>
    </w:p>
    <w:p w:rsidR="009D3D8B" w:rsidRPr="000A541E" w:rsidRDefault="009D3D8B" w:rsidP="00F278D3">
      <w:pPr>
        <w:pStyle w:val="ListParagraph"/>
        <w:spacing w:after="200" w:line="276" w:lineRule="auto"/>
        <w:ind w:left="1068"/>
        <w:jc w:val="right"/>
        <w:rPr>
          <w:i/>
          <w:iCs/>
          <w:color w:val="auto"/>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0A541E">
        <w:rPr>
          <w:i/>
          <w:iCs/>
          <w:color w:val="auto"/>
          <w:sz w:val="20"/>
          <w:szCs w:val="20"/>
        </w:rPr>
        <w:t>)</w:t>
      </w:r>
    </w:p>
    <w:p w:rsidR="009D3D8B" w:rsidRDefault="009D3D8B" w:rsidP="00CB490D">
      <w:pPr>
        <w:ind w:firstLine="851"/>
      </w:pPr>
    </w:p>
    <w:p w:rsidR="009D3D8B" w:rsidRPr="000A541E" w:rsidRDefault="009D3D8B" w:rsidP="00CB490D">
      <w:pPr>
        <w:ind w:firstLine="851"/>
        <w:rPr>
          <w:color w:val="auto"/>
        </w:rPr>
      </w:pPr>
      <w:r w:rsidRPr="000A541E">
        <w:rPr>
          <w:color w:val="auto"/>
        </w:rPr>
        <w:t>Pierwsze dni po powrocie to przede wszystkim radość</w:t>
      </w:r>
      <w:r>
        <w:rPr>
          <w:color w:val="auto"/>
        </w:rPr>
        <w:t>,</w:t>
      </w:r>
      <w:r w:rsidRPr="000A541E">
        <w:rPr>
          <w:color w:val="auto"/>
        </w:rPr>
        <w:t xml:space="preserve"> że w końcu jest się </w:t>
      </w:r>
      <w:r>
        <w:rPr>
          <w:color w:val="auto"/>
        </w:rPr>
        <w:br/>
      </w:r>
      <w:r w:rsidRPr="000A541E">
        <w:rPr>
          <w:color w:val="auto"/>
        </w:rPr>
        <w:t xml:space="preserve">z bliskimi. Po powrocie migranci są całkowicie skoncentrowani na rodzinie. To czas zabawy, wspólnych spacerów z dziećmi, rozmów i bliskości z partnerem. </w:t>
      </w:r>
    </w:p>
    <w:p w:rsidR="009D3D8B" w:rsidRDefault="009D3D8B">
      <w:pPr>
        <w:pStyle w:val="ListParagraph"/>
        <w:spacing w:after="200" w:line="276" w:lineRule="auto"/>
        <w:ind w:left="709"/>
        <w:rPr>
          <w:i/>
          <w:iCs/>
          <w:color w:val="auto"/>
          <w:sz w:val="20"/>
          <w:szCs w:val="20"/>
        </w:rPr>
      </w:pPr>
      <w:r w:rsidRPr="000A541E">
        <w:rPr>
          <w:i/>
          <w:iCs/>
          <w:color w:val="auto"/>
          <w:sz w:val="20"/>
          <w:szCs w:val="20"/>
        </w:rPr>
        <w:t xml:space="preserve">„Ja jak wracałam, to się cieszyłam i ze względu na pieniądz i ze względu na powrót </w:t>
      </w:r>
      <w:r>
        <w:rPr>
          <w:i/>
          <w:iCs/>
          <w:color w:val="auto"/>
          <w:sz w:val="20"/>
          <w:szCs w:val="20"/>
        </w:rPr>
        <w:br/>
      </w:r>
      <w:r w:rsidRPr="000A541E">
        <w:rPr>
          <w:i/>
          <w:iCs/>
          <w:color w:val="auto"/>
          <w:sz w:val="20"/>
          <w:szCs w:val="20"/>
        </w:rPr>
        <w:t>do rodziny, wreszcie się ta rozłąka skończyła, wreszcie miałam satysfakcję, że mam pieniądz w garści i rodzinę przy sobie”</w:t>
      </w:r>
    </w:p>
    <w:p w:rsidR="009D3D8B" w:rsidRPr="000A541E" w:rsidRDefault="009D3D8B" w:rsidP="008F3EAE">
      <w:pPr>
        <w:pStyle w:val="ListParagraph"/>
        <w:spacing w:after="200" w:line="276" w:lineRule="auto"/>
        <w:ind w:left="1068"/>
        <w:jc w:val="right"/>
        <w:rPr>
          <w:i/>
          <w:iCs/>
          <w:color w:val="auto"/>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0A541E">
        <w:rPr>
          <w:i/>
          <w:iCs/>
          <w:color w:val="auto"/>
          <w:sz w:val="20"/>
          <w:szCs w:val="20"/>
        </w:rPr>
        <w:t>)</w:t>
      </w:r>
    </w:p>
    <w:p w:rsidR="009D3D8B" w:rsidRPr="00085832" w:rsidRDefault="009D3D8B" w:rsidP="00E654FF"/>
    <w:p w:rsidR="009D3D8B" w:rsidRPr="009C739E" w:rsidRDefault="009D3D8B" w:rsidP="00CB490D">
      <w:pPr>
        <w:pStyle w:val="Heading2"/>
      </w:pPr>
      <w:bookmarkStart w:id="30" w:name="_Toc246497770"/>
      <w:bookmarkStart w:id="31" w:name="_Toc258572268"/>
      <w:r>
        <w:t xml:space="preserve">6.5. </w:t>
      </w:r>
      <w:r w:rsidRPr="009C739E">
        <w:t>Kontekst społeczności lokalnej</w:t>
      </w:r>
      <w:bookmarkEnd w:id="30"/>
      <w:bookmarkEnd w:id="31"/>
    </w:p>
    <w:p w:rsidR="009D3D8B" w:rsidRPr="000A541E" w:rsidRDefault="009D3D8B" w:rsidP="000A541E">
      <w:pPr>
        <w:ind w:firstLine="576"/>
        <w:rPr>
          <w:color w:val="auto"/>
        </w:rPr>
      </w:pPr>
      <w:r w:rsidRPr="000A541E">
        <w:rPr>
          <w:color w:val="auto"/>
        </w:rPr>
        <w:t xml:space="preserve">W pierwszych dniach po powrocie nasi badani przebywali głównie w gronie rodziny. W związku z tym kontakt ze znajomymi, sąsiadami w tych dniach jest mocno ograniczony. Najważniejsze jest, żeby być razem z rodziną,  </w:t>
      </w:r>
    </w:p>
    <w:p w:rsidR="009D3D8B" w:rsidRPr="000A541E" w:rsidRDefault="009D3D8B" w:rsidP="00CB490D">
      <w:pPr>
        <w:ind w:firstLine="567"/>
        <w:rPr>
          <w:color w:val="auto"/>
        </w:rPr>
      </w:pPr>
      <w:r w:rsidRPr="000A541E">
        <w:rPr>
          <w:color w:val="auto"/>
        </w:rPr>
        <w:t xml:space="preserve">Tuż po powrocie migranci odczuwają zmęczenie, wahania nastrojów. Mówią, </w:t>
      </w:r>
      <w:r>
        <w:rPr>
          <w:color w:val="auto"/>
        </w:rPr>
        <w:br/>
      </w:r>
      <w:r w:rsidRPr="000A541E">
        <w:rPr>
          <w:color w:val="auto"/>
        </w:rPr>
        <w:t xml:space="preserve">że muszą dojść do siebie, przystosować się na nowo do sytuacji w regionie. Kontakty ze znajomymi są raczej wybiórcze. </w:t>
      </w:r>
    </w:p>
    <w:p w:rsidR="009D3D8B" w:rsidRPr="000A541E" w:rsidRDefault="009D3D8B" w:rsidP="00CB490D">
      <w:pPr>
        <w:ind w:firstLine="567"/>
        <w:rPr>
          <w:color w:val="auto"/>
        </w:rPr>
      </w:pPr>
      <w:r w:rsidRPr="000A541E">
        <w:rPr>
          <w:color w:val="auto"/>
        </w:rPr>
        <w:t>Niektórzy nasi rozmówcy mówią, że świadomie ograniczają kontakty, bo inni patrzą na nich jak na tych, co mają pieniądze, w związku z tym, powinny je wydawać na znajomych</w:t>
      </w:r>
      <w:r>
        <w:rPr>
          <w:color w:val="auto"/>
        </w:rPr>
        <w:t>.</w:t>
      </w:r>
      <w:r w:rsidRPr="000A541E">
        <w:rPr>
          <w:color w:val="auto"/>
        </w:rPr>
        <w:t xml:space="preserve"> </w:t>
      </w:r>
    </w:p>
    <w:p w:rsidR="009D3D8B" w:rsidRPr="000A541E" w:rsidRDefault="009D3D8B" w:rsidP="00C12B74">
      <w:pPr>
        <w:spacing w:line="240" w:lineRule="auto"/>
        <w:ind w:left="709"/>
        <w:rPr>
          <w:i/>
          <w:iCs/>
          <w:color w:val="auto"/>
          <w:sz w:val="20"/>
          <w:szCs w:val="20"/>
        </w:rPr>
      </w:pPr>
      <w:r w:rsidRPr="000A541E">
        <w:rPr>
          <w:i/>
          <w:iCs/>
          <w:color w:val="auto"/>
          <w:sz w:val="20"/>
          <w:szCs w:val="20"/>
        </w:rPr>
        <w:t>„Wróciłeś, masz pieniądze, postawisz”</w:t>
      </w:r>
    </w:p>
    <w:p w:rsidR="009D3D8B" w:rsidRPr="00C11869" w:rsidRDefault="009D3D8B" w:rsidP="00C11869">
      <w:pPr>
        <w:spacing w:line="240" w:lineRule="auto"/>
        <w:ind w:firstLine="567"/>
        <w:jc w:val="right"/>
        <w:rPr>
          <w:i/>
          <w:iCs/>
          <w:color w:val="4F81BD"/>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C11869">
        <w:rPr>
          <w:i/>
          <w:iCs/>
          <w:color w:val="4F81BD"/>
          <w:sz w:val="20"/>
          <w:szCs w:val="20"/>
        </w:rPr>
        <w:t>)</w:t>
      </w:r>
    </w:p>
    <w:p w:rsidR="009D3D8B" w:rsidRPr="000A541E" w:rsidRDefault="009D3D8B" w:rsidP="00C11869">
      <w:pPr>
        <w:ind w:firstLine="567"/>
        <w:rPr>
          <w:color w:val="auto"/>
        </w:rPr>
      </w:pPr>
      <w:r w:rsidRPr="000A541E">
        <w:rPr>
          <w:color w:val="auto"/>
        </w:rPr>
        <w:t xml:space="preserve">Czują się oceniani przez społeczność lokalną, często negatywnie, – jako ci, dla których liczą się tylko pieniądze (w domyśle wyrachowani, zostawili rodzinę). </w:t>
      </w:r>
    </w:p>
    <w:p w:rsidR="009D3D8B" w:rsidRDefault="009D3D8B" w:rsidP="00E26B36">
      <w:pPr>
        <w:spacing w:line="240" w:lineRule="auto"/>
        <w:ind w:left="709"/>
        <w:rPr>
          <w:i/>
          <w:iCs/>
          <w:color w:val="auto"/>
          <w:sz w:val="20"/>
          <w:szCs w:val="20"/>
        </w:rPr>
      </w:pPr>
      <w:r>
        <w:rPr>
          <w:i/>
          <w:iCs/>
          <w:color w:val="auto"/>
          <w:sz w:val="20"/>
          <w:szCs w:val="20"/>
        </w:rPr>
        <w:t>„</w:t>
      </w:r>
      <w:r w:rsidRPr="000A541E">
        <w:rPr>
          <w:i/>
          <w:iCs/>
          <w:color w:val="auto"/>
          <w:sz w:val="20"/>
          <w:szCs w:val="20"/>
        </w:rPr>
        <w:t>Jakby się patrzyło tylko na pieniądze, oczywiście, pieniądz się liczy, nie ma jak bez niego żyć, ale nie tylko to się liczy”</w:t>
      </w:r>
      <w:r>
        <w:rPr>
          <w:i/>
          <w:iCs/>
          <w:color w:val="auto"/>
          <w:sz w:val="20"/>
          <w:szCs w:val="20"/>
        </w:rPr>
        <w:t xml:space="preserve"> </w:t>
      </w:r>
    </w:p>
    <w:p w:rsidR="009D3D8B" w:rsidRPr="000A541E" w:rsidRDefault="009D3D8B" w:rsidP="00C12B74">
      <w:pPr>
        <w:spacing w:line="240" w:lineRule="auto"/>
        <w:ind w:left="709"/>
        <w:jc w:val="right"/>
        <w:rPr>
          <w:i/>
          <w:iCs/>
          <w:color w:val="auto"/>
          <w:sz w:val="20"/>
          <w:szCs w:val="20"/>
        </w:rPr>
      </w:pPr>
      <w:r>
        <w:rPr>
          <w:i/>
          <w:iCs/>
          <w:color w:val="auto"/>
          <w:sz w:val="20"/>
          <w:szCs w:val="20"/>
        </w:rPr>
        <w:t>(AFG,</w:t>
      </w:r>
      <w:r w:rsidRPr="00C12B74">
        <w:rPr>
          <w:i/>
          <w:iCs/>
          <w:color w:val="auto"/>
          <w:sz w:val="20"/>
          <w:szCs w:val="20"/>
        </w:rPr>
        <w:t xml:space="preserve"> </w:t>
      </w:r>
      <w:r>
        <w:rPr>
          <w:i/>
          <w:iCs/>
          <w:color w:val="auto"/>
          <w:sz w:val="20"/>
          <w:szCs w:val="20"/>
        </w:rPr>
        <w:t>powiat ostródzki)</w:t>
      </w:r>
    </w:p>
    <w:p w:rsidR="009D3D8B" w:rsidRPr="000A541E" w:rsidRDefault="009D3D8B" w:rsidP="00C11869">
      <w:pPr>
        <w:ind w:firstLine="567"/>
        <w:rPr>
          <w:color w:val="auto"/>
        </w:rPr>
      </w:pPr>
      <w:r w:rsidRPr="000A541E">
        <w:rPr>
          <w:color w:val="auto"/>
        </w:rPr>
        <w:t>Czują, że inni chcą dopatrzyć się w ich powrocie porażki</w:t>
      </w:r>
    </w:p>
    <w:p w:rsidR="009D3D8B" w:rsidRPr="000A541E" w:rsidRDefault="009D3D8B" w:rsidP="00C12B74">
      <w:pPr>
        <w:pStyle w:val="ListParagraph"/>
        <w:spacing w:after="200" w:line="276" w:lineRule="auto"/>
        <w:ind w:left="709"/>
        <w:jc w:val="left"/>
        <w:rPr>
          <w:i/>
          <w:iCs/>
          <w:color w:val="auto"/>
          <w:sz w:val="20"/>
          <w:szCs w:val="20"/>
        </w:rPr>
      </w:pPr>
      <w:r w:rsidRPr="000A541E">
        <w:rPr>
          <w:i/>
          <w:iCs/>
          <w:color w:val="auto"/>
          <w:sz w:val="20"/>
          <w:szCs w:val="20"/>
        </w:rPr>
        <w:t xml:space="preserve">„tak szybko wróciła, pewnie jej coś nie poszło, </w:t>
      </w:r>
      <w:r>
        <w:rPr>
          <w:i/>
          <w:iCs/>
          <w:color w:val="auto"/>
          <w:sz w:val="20"/>
          <w:szCs w:val="20"/>
        </w:rPr>
        <w:t>z pracy ją</w:t>
      </w:r>
      <w:r w:rsidRPr="000A541E">
        <w:rPr>
          <w:i/>
          <w:iCs/>
          <w:color w:val="auto"/>
          <w:sz w:val="20"/>
          <w:szCs w:val="20"/>
        </w:rPr>
        <w:t xml:space="preserve"> wywalili „  </w:t>
      </w:r>
    </w:p>
    <w:p w:rsidR="009D3D8B" w:rsidRPr="000A541E" w:rsidRDefault="009D3D8B" w:rsidP="00E26B36">
      <w:pPr>
        <w:spacing w:line="240" w:lineRule="auto"/>
        <w:ind w:firstLine="567"/>
        <w:jc w:val="right"/>
        <w:rPr>
          <w:i/>
          <w:iCs/>
          <w:color w:val="auto"/>
          <w:sz w:val="20"/>
          <w:szCs w:val="20"/>
        </w:rPr>
      </w:pPr>
      <w:r w:rsidRPr="000A541E">
        <w:rPr>
          <w:i/>
          <w:iCs/>
          <w:color w:val="auto"/>
          <w:sz w:val="20"/>
          <w:szCs w:val="20"/>
        </w:rPr>
        <w:t>(AFG</w:t>
      </w:r>
      <w:r>
        <w:rPr>
          <w:i/>
          <w:iCs/>
          <w:color w:val="auto"/>
          <w:sz w:val="20"/>
          <w:szCs w:val="20"/>
        </w:rPr>
        <w:t>,</w:t>
      </w:r>
      <w:r w:rsidRPr="00C12B74">
        <w:rPr>
          <w:i/>
          <w:iCs/>
          <w:color w:val="auto"/>
          <w:sz w:val="20"/>
          <w:szCs w:val="20"/>
        </w:rPr>
        <w:t xml:space="preserve"> </w:t>
      </w:r>
      <w:r>
        <w:rPr>
          <w:i/>
          <w:iCs/>
          <w:color w:val="auto"/>
          <w:sz w:val="20"/>
          <w:szCs w:val="20"/>
        </w:rPr>
        <w:t>powiat ostródzki</w:t>
      </w:r>
      <w:r w:rsidRPr="000A541E">
        <w:rPr>
          <w:i/>
          <w:iCs/>
          <w:color w:val="auto"/>
          <w:sz w:val="20"/>
          <w:szCs w:val="20"/>
        </w:rPr>
        <w:t>)</w:t>
      </w:r>
    </w:p>
    <w:p w:rsidR="009D3D8B" w:rsidRPr="000A541E" w:rsidRDefault="009D3D8B" w:rsidP="00E73903">
      <w:pPr>
        <w:ind w:firstLine="567"/>
        <w:jc w:val="left"/>
        <w:rPr>
          <w:color w:val="auto"/>
        </w:rPr>
      </w:pPr>
      <w:r w:rsidRPr="000A541E">
        <w:rPr>
          <w:color w:val="auto"/>
        </w:rPr>
        <w:t>Niektórzy czują się wyalienowani, mają poczucie zupełnego niezrozumienia ich sytuacji ze strony społeczności lokalnej. Zamykają się, nie chcą mówić o własnych odczuciach, bo wiedzą, że nie znajdą zrozumienia.</w:t>
      </w:r>
    </w:p>
    <w:p w:rsidR="009D3D8B" w:rsidRPr="000A541E" w:rsidRDefault="009D3D8B" w:rsidP="00C12B74">
      <w:pPr>
        <w:ind w:left="709"/>
        <w:rPr>
          <w:color w:val="auto"/>
        </w:rPr>
      </w:pPr>
      <w:r>
        <w:rPr>
          <w:i/>
          <w:iCs/>
          <w:color w:val="auto"/>
          <w:sz w:val="20"/>
          <w:szCs w:val="20"/>
        </w:rPr>
        <w:t>„M</w:t>
      </w:r>
      <w:r w:rsidRPr="000A541E">
        <w:rPr>
          <w:i/>
          <w:iCs/>
          <w:color w:val="auto"/>
          <w:sz w:val="20"/>
          <w:szCs w:val="20"/>
        </w:rPr>
        <w:t>ój mąż był w depresji, nie chciał</w:t>
      </w:r>
      <w:r>
        <w:rPr>
          <w:i/>
          <w:iCs/>
          <w:color w:val="auto"/>
          <w:sz w:val="20"/>
          <w:szCs w:val="20"/>
        </w:rPr>
        <w:t xml:space="preserve"> nawet</w:t>
      </w:r>
      <w:r w:rsidRPr="000A541E">
        <w:rPr>
          <w:i/>
          <w:iCs/>
          <w:color w:val="auto"/>
          <w:sz w:val="20"/>
          <w:szCs w:val="20"/>
        </w:rPr>
        <w:t xml:space="preserve"> dyskutować przy rodzinie, zamknął się w sobie, długo to trwało</w:t>
      </w:r>
      <w:r>
        <w:rPr>
          <w:i/>
          <w:iCs/>
          <w:color w:val="auto"/>
          <w:sz w:val="20"/>
          <w:szCs w:val="20"/>
        </w:rPr>
        <w:t>”</w:t>
      </w:r>
      <w:r w:rsidRPr="000A541E">
        <w:rPr>
          <w:color w:val="auto"/>
        </w:rPr>
        <w:t>.</w:t>
      </w:r>
    </w:p>
    <w:p w:rsidR="009D3D8B" w:rsidRPr="000A541E" w:rsidRDefault="009D3D8B" w:rsidP="000A541E">
      <w:pPr>
        <w:jc w:val="right"/>
        <w:rPr>
          <w:color w:val="auto"/>
          <w:sz w:val="20"/>
          <w:szCs w:val="20"/>
        </w:rPr>
      </w:pPr>
      <w:r w:rsidRPr="000A541E">
        <w:rPr>
          <w:color w:val="auto"/>
          <w:sz w:val="20"/>
          <w:szCs w:val="20"/>
        </w:rPr>
        <w:t>(AFG</w:t>
      </w:r>
      <w:r>
        <w:rPr>
          <w:color w:val="auto"/>
          <w:sz w:val="20"/>
          <w:szCs w:val="20"/>
        </w:rPr>
        <w:t>,</w:t>
      </w:r>
      <w:r w:rsidRPr="00C12B74">
        <w:rPr>
          <w:i/>
          <w:iCs/>
          <w:color w:val="auto"/>
          <w:sz w:val="20"/>
          <w:szCs w:val="20"/>
        </w:rPr>
        <w:t xml:space="preserve"> </w:t>
      </w:r>
      <w:r>
        <w:rPr>
          <w:i/>
          <w:iCs/>
          <w:color w:val="auto"/>
          <w:sz w:val="20"/>
          <w:szCs w:val="20"/>
        </w:rPr>
        <w:t>powiat ostródzki</w:t>
      </w:r>
      <w:r w:rsidRPr="000A541E">
        <w:rPr>
          <w:color w:val="auto"/>
          <w:sz w:val="20"/>
          <w:szCs w:val="20"/>
        </w:rPr>
        <w:t>)</w:t>
      </w:r>
    </w:p>
    <w:p w:rsidR="009D3D8B" w:rsidRPr="00E73903" w:rsidRDefault="009D3D8B" w:rsidP="002E17A6">
      <w:pPr>
        <w:ind w:firstLine="708"/>
        <w:rPr>
          <w:color w:val="4F81BD"/>
        </w:rPr>
      </w:pPr>
      <w:r w:rsidRPr="000A541E">
        <w:rPr>
          <w:color w:val="auto"/>
        </w:rPr>
        <w:t>Wspominano również o pewnej zaściankowości myślenia lokalne</w:t>
      </w:r>
      <w:r>
        <w:rPr>
          <w:color w:val="auto"/>
        </w:rPr>
        <w:t>go</w:t>
      </w:r>
      <w:r w:rsidRPr="000A541E">
        <w:rPr>
          <w:color w:val="auto"/>
        </w:rPr>
        <w:t xml:space="preserve"> środowiska (brak otwartości na inność), co jest szczególnie dotkliwe dla osób powracających, które na emigracji zetknęły się z bardziej liberalnym społeczeństwem</w:t>
      </w:r>
      <w:r>
        <w:rPr>
          <w:color w:val="4F81BD"/>
        </w:rPr>
        <w:t>.</w:t>
      </w:r>
    </w:p>
    <w:p w:rsidR="009D3D8B" w:rsidRDefault="009D3D8B" w:rsidP="00E654FF">
      <w:r>
        <w:br w:type="page"/>
      </w:r>
    </w:p>
    <w:p w:rsidR="009D3D8B" w:rsidRPr="0025100E" w:rsidRDefault="009D3D8B" w:rsidP="00EE5623">
      <w:pPr>
        <w:pStyle w:val="Heading1"/>
      </w:pPr>
      <w:bookmarkStart w:id="32" w:name="_Toc246497771"/>
      <w:bookmarkStart w:id="33" w:name="_Toc258572269"/>
      <w:r w:rsidRPr="0025100E">
        <w:t xml:space="preserve"> Mechanizmy i programy adaptacyjne</w:t>
      </w:r>
      <w:bookmarkEnd w:id="32"/>
      <w:bookmarkEnd w:id="33"/>
    </w:p>
    <w:p w:rsidR="009D3D8B" w:rsidRPr="0080052A" w:rsidRDefault="009D3D8B" w:rsidP="00441CD5">
      <w:pPr>
        <w:ind w:firstLine="708"/>
        <w:rPr>
          <w:color w:val="auto"/>
        </w:rPr>
      </w:pPr>
      <w:bookmarkStart w:id="34" w:name="_Toc246497772"/>
      <w:r w:rsidRPr="0080052A">
        <w:rPr>
          <w:color w:val="auto"/>
        </w:rPr>
        <w:t>Nasi badani nie znali żadnych programów adaptacyjnych</w:t>
      </w:r>
      <w:r>
        <w:rPr>
          <w:color w:val="auto"/>
        </w:rPr>
        <w:t xml:space="preserve"> skierowanych do powracających z emigracji</w:t>
      </w:r>
      <w:r w:rsidRPr="0080052A">
        <w:rPr>
          <w:color w:val="auto"/>
        </w:rPr>
        <w:t>.</w:t>
      </w:r>
    </w:p>
    <w:p w:rsidR="009D3D8B" w:rsidRDefault="009D3D8B" w:rsidP="00CB490D">
      <w:pPr>
        <w:pStyle w:val="Heading2"/>
      </w:pPr>
    </w:p>
    <w:p w:rsidR="009D3D8B" w:rsidRDefault="009D3D8B" w:rsidP="00CB490D">
      <w:pPr>
        <w:pStyle w:val="Heading2"/>
      </w:pPr>
      <w:bookmarkStart w:id="35" w:name="_Toc258572270"/>
      <w:r>
        <w:t>7.1. Powroty – potrzeby i oczekiwania</w:t>
      </w:r>
      <w:bookmarkEnd w:id="34"/>
      <w:bookmarkEnd w:id="35"/>
    </w:p>
    <w:p w:rsidR="009D3D8B" w:rsidRPr="0080052A" w:rsidRDefault="009D3D8B" w:rsidP="0025100E">
      <w:pPr>
        <w:ind w:firstLine="708"/>
        <w:rPr>
          <w:color w:val="auto"/>
        </w:rPr>
      </w:pPr>
      <w:r w:rsidRPr="0080052A">
        <w:rPr>
          <w:color w:val="auto"/>
        </w:rPr>
        <w:t>Potrzeby i oczekiwania powracających z emigracji koncentrują się wokół tematu pracy.  Nasi rozmówcy oczekują:</w:t>
      </w:r>
    </w:p>
    <w:p w:rsidR="009D3D8B" w:rsidRPr="0080052A" w:rsidRDefault="009D3D8B" w:rsidP="00C53866">
      <w:pPr>
        <w:pStyle w:val="ListParagraph"/>
        <w:numPr>
          <w:ilvl w:val="0"/>
          <w:numId w:val="16"/>
        </w:numPr>
        <w:rPr>
          <w:color w:val="auto"/>
        </w:rPr>
      </w:pPr>
      <w:r w:rsidRPr="0080052A">
        <w:rPr>
          <w:color w:val="auto"/>
        </w:rPr>
        <w:t xml:space="preserve">Więcej ofert pracy, lepiej płatnych </w:t>
      </w:r>
    </w:p>
    <w:p w:rsidR="009D3D8B" w:rsidRPr="0080052A" w:rsidRDefault="009D3D8B" w:rsidP="00C53866">
      <w:pPr>
        <w:pStyle w:val="ListParagraph"/>
        <w:numPr>
          <w:ilvl w:val="0"/>
          <w:numId w:val="16"/>
        </w:numPr>
        <w:rPr>
          <w:color w:val="auto"/>
        </w:rPr>
      </w:pPr>
      <w:r w:rsidRPr="0080052A">
        <w:rPr>
          <w:color w:val="auto"/>
        </w:rPr>
        <w:t>Informacji dotyczących prowadzenia działalności gospodarczej:</w:t>
      </w:r>
    </w:p>
    <w:p w:rsidR="009D3D8B" w:rsidRDefault="009D3D8B" w:rsidP="00441CD5">
      <w:pPr>
        <w:pStyle w:val="ListParagraph"/>
        <w:numPr>
          <w:ilvl w:val="1"/>
          <w:numId w:val="16"/>
        </w:numPr>
        <w:rPr>
          <w:color w:val="auto"/>
        </w:rPr>
      </w:pPr>
      <w:r>
        <w:rPr>
          <w:color w:val="auto"/>
        </w:rPr>
        <w:t>w</w:t>
      </w:r>
      <w:r w:rsidRPr="0080052A">
        <w:rPr>
          <w:color w:val="auto"/>
        </w:rPr>
        <w:t xml:space="preserve">yraźnej informacji, gdzie można uzyskać pomoc </w:t>
      </w:r>
      <w:r>
        <w:rPr>
          <w:color w:val="auto"/>
        </w:rPr>
        <w:t xml:space="preserve">w temacie </w:t>
      </w:r>
      <w:r w:rsidRPr="0080052A">
        <w:rPr>
          <w:color w:val="auto"/>
        </w:rPr>
        <w:t xml:space="preserve"> prowadzenia działalności, (w jakich</w:t>
      </w:r>
      <w:r>
        <w:rPr>
          <w:color w:val="auto"/>
        </w:rPr>
        <w:t xml:space="preserve"> urzędach, instytucjach)</w:t>
      </w:r>
    </w:p>
    <w:p w:rsidR="009D3D8B" w:rsidRPr="0080052A" w:rsidRDefault="009D3D8B" w:rsidP="0080052A">
      <w:pPr>
        <w:pStyle w:val="ListParagraph"/>
        <w:numPr>
          <w:ilvl w:val="2"/>
          <w:numId w:val="16"/>
        </w:numPr>
        <w:rPr>
          <w:color w:val="auto"/>
        </w:rPr>
      </w:pPr>
      <w:r w:rsidRPr="0080052A">
        <w:rPr>
          <w:color w:val="auto"/>
        </w:rPr>
        <w:t>jak rozpocząć własną działalność gospodarczą (jakie dokumenty są potrzebne, w jakie miejsca się udać, jak napisać biznes plan)</w:t>
      </w:r>
    </w:p>
    <w:p w:rsidR="009D3D8B" w:rsidRPr="0080052A" w:rsidRDefault="009D3D8B" w:rsidP="00B9720F">
      <w:pPr>
        <w:pStyle w:val="ListParagraph"/>
        <w:numPr>
          <w:ilvl w:val="1"/>
          <w:numId w:val="16"/>
        </w:numPr>
        <w:rPr>
          <w:color w:val="auto"/>
        </w:rPr>
      </w:pPr>
      <w:r w:rsidRPr="0080052A">
        <w:rPr>
          <w:color w:val="auto"/>
        </w:rPr>
        <w:t>jak uzyskać dotację na rozpoczęcie działalności oraz na dofinansowanie już prowadzonej działalności</w:t>
      </w:r>
    </w:p>
    <w:p w:rsidR="009D3D8B" w:rsidRPr="0080052A" w:rsidRDefault="009D3D8B" w:rsidP="0080052A">
      <w:pPr>
        <w:pStyle w:val="ListParagraph"/>
        <w:numPr>
          <w:ilvl w:val="1"/>
          <w:numId w:val="16"/>
        </w:numPr>
        <w:rPr>
          <w:color w:val="auto"/>
        </w:rPr>
      </w:pPr>
      <w:r w:rsidRPr="0080052A">
        <w:rPr>
          <w:color w:val="auto"/>
        </w:rPr>
        <w:t>czy są możliwoś</w:t>
      </w:r>
      <w:r>
        <w:rPr>
          <w:color w:val="auto"/>
        </w:rPr>
        <w:t>ci</w:t>
      </w:r>
      <w:r w:rsidRPr="0080052A">
        <w:rPr>
          <w:color w:val="auto"/>
        </w:rPr>
        <w:t xml:space="preserve"> współfinansowania reklamy świadczonych usług </w:t>
      </w:r>
      <w:r>
        <w:rPr>
          <w:color w:val="auto"/>
        </w:rPr>
        <w:t xml:space="preserve">w ramach działalności gospodarczej </w:t>
      </w:r>
      <w:r w:rsidRPr="0080052A">
        <w:rPr>
          <w:color w:val="auto"/>
        </w:rPr>
        <w:t>(np. w prasie lokalnej)</w:t>
      </w:r>
    </w:p>
    <w:p w:rsidR="009D3D8B" w:rsidRPr="0080052A" w:rsidRDefault="009D3D8B" w:rsidP="00C53866">
      <w:pPr>
        <w:pStyle w:val="ListParagraph"/>
        <w:numPr>
          <w:ilvl w:val="0"/>
          <w:numId w:val="16"/>
        </w:numPr>
        <w:rPr>
          <w:color w:val="auto"/>
        </w:rPr>
      </w:pPr>
      <w:r w:rsidRPr="0080052A">
        <w:rPr>
          <w:color w:val="auto"/>
        </w:rPr>
        <w:t>Przyjaznego i pomocnego podejścia ze strony pracowników Urzędu Pracy</w:t>
      </w:r>
    </w:p>
    <w:p w:rsidR="009D3D8B" w:rsidRPr="0080052A" w:rsidRDefault="009D3D8B" w:rsidP="00C53866">
      <w:pPr>
        <w:pStyle w:val="ListParagraph"/>
        <w:numPr>
          <w:ilvl w:val="0"/>
          <w:numId w:val="16"/>
        </w:numPr>
        <w:rPr>
          <w:color w:val="auto"/>
        </w:rPr>
      </w:pPr>
      <w:r w:rsidRPr="0080052A">
        <w:rPr>
          <w:color w:val="auto"/>
        </w:rPr>
        <w:t>Rozpropagowanie informacji na poziomie gminy (szczególnie istotne dla mieszkańców wsi</w:t>
      </w:r>
      <w:r>
        <w:rPr>
          <w:color w:val="auto"/>
        </w:rPr>
        <w:t>)</w:t>
      </w:r>
    </w:p>
    <w:p w:rsidR="009D3D8B" w:rsidRPr="0080052A" w:rsidRDefault="009D3D8B" w:rsidP="00E13161">
      <w:pPr>
        <w:pStyle w:val="ListParagraph"/>
        <w:numPr>
          <w:ilvl w:val="0"/>
          <w:numId w:val="16"/>
        </w:numPr>
        <w:rPr>
          <w:color w:val="auto"/>
        </w:rPr>
      </w:pPr>
      <w:r w:rsidRPr="0080052A">
        <w:rPr>
          <w:color w:val="auto"/>
        </w:rPr>
        <w:t>Kursów doszkalających pod kątem realnych miejsc pracy. Sugerowano kursy:</w:t>
      </w:r>
    </w:p>
    <w:p w:rsidR="009D3D8B" w:rsidRPr="0080052A" w:rsidRDefault="009D3D8B" w:rsidP="00E13161">
      <w:pPr>
        <w:pStyle w:val="ListParagraph"/>
        <w:numPr>
          <w:ilvl w:val="1"/>
          <w:numId w:val="16"/>
        </w:numPr>
        <w:rPr>
          <w:color w:val="auto"/>
        </w:rPr>
      </w:pPr>
      <w:r w:rsidRPr="0080052A">
        <w:rPr>
          <w:color w:val="auto"/>
        </w:rPr>
        <w:t>Komputerowe</w:t>
      </w:r>
    </w:p>
    <w:p w:rsidR="009D3D8B" w:rsidRPr="0080052A" w:rsidRDefault="009D3D8B" w:rsidP="00E13161">
      <w:pPr>
        <w:pStyle w:val="ListParagraph"/>
        <w:numPr>
          <w:ilvl w:val="1"/>
          <w:numId w:val="16"/>
        </w:numPr>
        <w:rPr>
          <w:color w:val="auto"/>
        </w:rPr>
      </w:pPr>
      <w:r>
        <w:rPr>
          <w:color w:val="auto"/>
        </w:rPr>
        <w:t xml:space="preserve">Dotyczące obsługi hotelowej, </w:t>
      </w:r>
      <w:r w:rsidRPr="0080052A">
        <w:rPr>
          <w:color w:val="auto"/>
        </w:rPr>
        <w:t>co wydaje się b</w:t>
      </w:r>
      <w:r>
        <w:rPr>
          <w:color w:val="auto"/>
        </w:rPr>
        <w:t>yć interesujące, zważywszy na fakt</w:t>
      </w:r>
      <w:r w:rsidRPr="0080052A">
        <w:rPr>
          <w:color w:val="auto"/>
        </w:rPr>
        <w:t>, że Ostróda jest prężnym ośrodkiem turystyc</w:t>
      </w:r>
      <w:r>
        <w:rPr>
          <w:color w:val="auto"/>
        </w:rPr>
        <w:t>znym;  (między innymi w okolicach Ostródy</w:t>
      </w:r>
      <w:r w:rsidRPr="0080052A">
        <w:rPr>
          <w:color w:val="auto"/>
        </w:rPr>
        <w:t xml:space="preserve"> jest jeden</w:t>
      </w:r>
      <w:r>
        <w:rPr>
          <w:color w:val="auto"/>
        </w:rPr>
        <w:t xml:space="preserve"> </w:t>
      </w:r>
      <w:r>
        <w:rPr>
          <w:color w:val="auto"/>
        </w:rPr>
        <w:br/>
        <w:t xml:space="preserve">z najbardziej  znanych hoteli: </w:t>
      </w:r>
      <w:r w:rsidRPr="0080052A">
        <w:rPr>
          <w:color w:val="auto"/>
        </w:rPr>
        <w:t>SPA dr Eris na wzgórzach dylewskich</w:t>
      </w:r>
      <w:r>
        <w:rPr>
          <w:color w:val="auto"/>
        </w:rPr>
        <w:t xml:space="preserve">,  powiat słynie z tego, że na jego teranie znajduje się miejsce </w:t>
      </w:r>
      <w:r>
        <w:rPr>
          <w:color w:val="auto"/>
        </w:rPr>
        <w:br/>
        <w:t>o istotnym znaczeniu historycznym – Grunwald</w:t>
      </w:r>
      <w:r w:rsidRPr="0080052A">
        <w:rPr>
          <w:color w:val="auto"/>
        </w:rPr>
        <w:t>)</w:t>
      </w:r>
    </w:p>
    <w:p w:rsidR="009D3D8B" w:rsidRDefault="009D3D8B" w:rsidP="0080052A">
      <w:pPr>
        <w:pStyle w:val="ListParagraph"/>
        <w:numPr>
          <w:ilvl w:val="0"/>
          <w:numId w:val="16"/>
        </w:numPr>
        <w:rPr>
          <w:color w:val="auto"/>
        </w:rPr>
      </w:pPr>
      <w:r w:rsidRPr="0080052A">
        <w:rPr>
          <w:color w:val="auto"/>
        </w:rPr>
        <w:t xml:space="preserve">Usprawnienia infrastruktury komunikacyjnej, zwłaszcza dla osób mieszkających na wsi, dla których dojazdy stanowią spory problem </w:t>
      </w:r>
    </w:p>
    <w:p w:rsidR="009D3D8B" w:rsidRPr="0080052A" w:rsidRDefault="009D3D8B" w:rsidP="0080052A">
      <w:pPr>
        <w:pStyle w:val="ListParagraph"/>
        <w:numPr>
          <w:ilvl w:val="0"/>
          <w:numId w:val="16"/>
        </w:numPr>
        <w:rPr>
          <w:color w:val="auto"/>
        </w:rPr>
      </w:pPr>
      <w:r w:rsidRPr="0080052A">
        <w:rPr>
          <w:color w:val="auto"/>
        </w:rPr>
        <w:t>Obniżenia kosztów związanych z dojazdami do miejsc pracy (np. tanie busy – rozwożące ludzi do pracy do innego miasta w obrębie regionu</w:t>
      </w:r>
      <w:r w:rsidRPr="0080052A">
        <w:rPr>
          <w:color w:val="4F81BD"/>
        </w:rPr>
        <w:t>).</w:t>
      </w:r>
    </w:p>
    <w:p w:rsidR="009D3D8B" w:rsidRDefault="009D3D8B" w:rsidP="00B31F64">
      <w:pPr>
        <w:ind w:firstLine="576"/>
      </w:pPr>
      <w:r>
        <w:t xml:space="preserve">Poza powyższymi oczekiwaniami nie ma w zasadzie innych, gdyż powracanie </w:t>
      </w:r>
      <w:r>
        <w:br/>
        <w:t>z emigracji nie stanowiło dla badanych istotnego problemu. Praca na emigracji jest elementem tamtejszego stylu życia, czasem nawet tradycji rodzinnych.</w:t>
      </w:r>
    </w:p>
    <w:p w:rsidR="009D3D8B" w:rsidRPr="00267168" w:rsidRDefault="009D3D8B" w:rsidP="00B31F64">
      <w:pPr>
        <w:ind w:firstLine="576"/>
      </w:pPr>
    </w:p>
    <w:p w:rsidR="009D3D8B" w:rsidRDefault="009D3D8B" w:rsidP="00CB490D">
      <w:pPr>
        <w:pStyle w:val="Heading2"/>
      </w:pPr>
      <w:bookmarkStart w:id="36" w:name="_Toc246497773"/>
      <w:bookmarkStart w:id="37" w:name="_Toc258572271"/>
      <w:r>
        <w:t>7.2. Sposoby radzenia sobie z trudnościami związanymi z powrotem</w:t>
      </w:r>
      <w:bookmarkEnd w:id="36"/>
      <w:bookmarkEnd w:id="37"/>
    </w:p>
    <w:p w:rsidR="009D3D8B" w:rsidRPr="0080052A" w:rsidRDefault="009D3D8B" w:rsidP="00B31F64">
      <w:pPr>
        <w:ind w:firstLine="576"/>
        <w:rPr>
          <w:color w:val="auto"/>
        </w:rPr>
      </w:pPr>
      <w:r w:rsidRPr="0080052A">
        <w:rPr>
          <w:color w:val="auto"/>
        </w:rPr>
        <w:t xml:space="preserve">Trudności związane z powrotem dotyczą osadzenia się na rynku pracy. Brak pracy stanowi największe źródło stresu i niepokoju. Osoby lepiej wykształcone </w:t>
      </w:r>
      <w:r>
        <w:rPr>
          <w:color w:val="auto"/>
        </w:rPr>
        <w:br/>
      </w:r>
      <w:r w:rsidRPr="0080052A">
        <w:rPr>
          <w:color w:val="auto"/>
        </w:rPr>
        <w:t xml:space="preserve">i młodsze, mieszkające w mieście zdecydowanie lepiej </w:t>
      </w:r>
      <w:r>
        <w:rPr>
          <w:color w:val="auto"/>
        </w:rPr>
        <w:t xml:space="preserve">sobie </w:t>
      </w:r>
      <w:r w:rsidRPr="0080052A">
        <w:rPr>
          <w:color w:val="auto"/>
        </w:rPr>
        <w:t xml:space="preserve">z tym radzą niż starsze i mieszkające na wsi. </w:t>
      </w:r>
    </w:p>
    <w:p w:rsidR="009D3D8B" w:rsidRPr="0080052A" w:rsidRDefault="009D3D8B" w:rsidP="00B31F64">
      <w:pPr>
        <w:ind w:firstLine="576"/>
        <w:rPr>
          <w:color w:val="auto"/>
        </w:rPr>
      </w:pPr>
      <w:r w:rsidRPr="0080052A">
        <w:rPr>
          <w:color w:val="auto"/>
        </w:rPr>
        <w:t>Szukanie pracy odbywa się ró</w:t>
      </w:r>
      <w:r>
        <w:rPr>
          <w:color w:val="auto"/>
        </w:rPr>
        <w:t>żnymi kanałami: znajomi, Powiatowy Urząd P</w:t>
      </w:r>
      <w:r w:rsidRPr="0080052A">
        <w:rPr>
          <w:color w:val="auto"/>
        </w:rPr>
        <w:t xml:space="preserve">racy, </w:t>
      </w:r>
      <w:r>
        <w:rPr>
          <w:color w:val="auto"/>
        </w:rPr>
        <w:t>I</w:t>
      </w:r>
      <w:r w:rsidRPr="0080052A">
        <w:rPr>
          <w:color w:val="auto"/>
        </w:rPr>
        <w:t>nternet, ogłoszenia w prasie. Niektórzy decyduj</w:t>
      </w:r>
      <w:r>
        <w:rPr>
          <w:color w:val="auto"/>
        </w:rPr>
        <w:t>ą</w:t>
      </w:r>
      <w:r w:rsidRPr="0080052A">
        <w:rPr>
          <w:color w:val="auto"/>
        </w:rPr>
        <w:t xml:space="preserve"> się na otwarcie własnej działalności.</w:t>
      </w:r>
    </w:p>
    <w:p w:rsidR="009D3D8B" w:rsidRPr="0080052A" w:rsidRDefault="009D3D8B" w:rsidP="00C32C10">
      <w:pPr>
        <w:ind w:firstLine="576"/>
        <w:rPr>
          <w:color w:val="auto"/>
        </w:rPr>
      </w:pPr>
      <w:r w:rsidRPr="0080052A">
        <w:rPr>
          <w:color w:val="auto"/>
        </w:rPr>
        <w:t xml:space="preserve">Część osób korzystała z kursów doszkalających oferowanych przez </w:t>
      </w:r>
      <w:r>
        <w:rPr>
          <w:color w:val="auto"/>
        </w:rPr>
        <w:t xml:space="preserve">Powiatowy </w:t>
      </w:r>
      <w:r w:rsidRPr="0080052A">
        <w:rPr>
          <w:color w:val="auto"/>
        </w:rPr>
        <w:t xml:space="preserve">Urząd Pracy, licząc, że dzięki nim łatwiej im będzie znaleźć posadę. Niestety </w:t>
      </w:r>
      <w:r>
        <w:rPr>
          <w:color w:val="auto"/>
        </w:rPr>
        <w:br/>
      </w:r>
      <w:r w:rsidRPr="0080052A">
        <w:rPr>
          <w:color w:val="auto"/>
        </w:rPr>
        <w:t xml:space="preserve">za wyjątkiem jednej osoby, która przeszła kurs kierowania ruchem drogowym </w:t>
      </w:r>
      <w:r>
        <w:rPr>
          <w:color w:val="auto"/>
        </w:rPr>
        <w:br/>
      </w:r>
      <w:r w:rsidRPr="0080052A">
        <w:rPr>
          <w:color w:val="auto"/>
        </w:rPr>
        <w:t>i obecnie wykorzystuje zdobyte umiejętności w pracy, nikomu przeszkolenie nie pomogło w znalezieniu pracy.</w:t>
      </w:r>
    </w:p>
    <w:p w:rsidR="009D3D8B" w:rsidRPr="00C32C10" w:rsidRDefault="009D3D8B" w:rsidP="00C32C10">
      <w:pPr>
        <w:ind w:firstLine="576"/>
        <w:rPr>
          <w:color w:val="4F81BD"/>
        </w:rPr>
      </w:pPr>
      <w:r w:rsidRPr="0080052A">
        <w:rPr>
          <w:color w:val="auto"/>
        </w:rPr>
        <w:t xml:space="preserve">Jedna z naszych rozmówczyń samodzielnie znalazła sobie roczny kurs </w:t>
      </w:r>
      <w:r>
        <w:rPr>
          <w:color w:val="auto"/>
        </w:rPr>
        <w:br/>
      </w:r>
      <w:r w:rsidRPr="0080052A">
        <w:rPr>
          <w:color w:val="auto"/>
        </w:rPr>
        <w:t>na opiekuna medycznego, po to by podnieść swoje kwalifikacje w pracy, którą już</w:t>
      </w:r>
      <w:r>
        <w:rPr>
          <w:color w:val="4F81BD"/>
        </w:rPr>
        <w:t xml:space="preserve"> </w:t>
      </w:r>
      <w:r w:rsidRPr="0080052A">
        <w:rPr>
          <w:color w:val="auto"/>
        </w:rPr>
        <w:t>wykonuje. Osoba ta wraz z trzema znajomymi (razem składają się na benzynę) dojeżdża systematycznie na zajęcia do Olsztyna</w:t>
      </w:r>
      <w:r>
        <w:rPr>
          <w:color w:val="auto"/>
        </w:rPr>
        <w:t>.</w:t>
      </w:r>
    </w:p>
    <w:p w:rsidR="009D3D8B" w:rsidRPr="00D4482C" w:rsidRDefault="009D3D8B" w:rsidP="00E654FF"/>
    <w:p w:rsidR="009D3D8B" w:rsidRDefault="009D3D8B" w:rsidP="00CB490D">
      <w:pPr>
        <w:pStyle w:val="Heading2"/>
      </w:pPr>
      <w:r>
        <w:tab/>
      </w:r>
    </w:p>
    <w:p w:rsidR="009D3D8B" w:rsidRDefault="009D3D8B" w:rsidP="00CB490D">
      <w:pPr>
        <w:pStyle w:val="Heading2"/>
      </w:pPr>
      <w:bookmarkStart w:id="38" w:name="_Toc246497774"/>
      <w:bookmarkStart w:id="39" w:name="_Toc258572272"/>
      <w:r>
        <w:t>7.3. Źródła wsparcia</w:t>
      </w:r>
      <w:bookmarkEnd w:id="38"/>
      <w:bookmarkEnd w:id="39"/>
      <w:r>
        <w:tab/>
      </w:r>
    </w:p>
    <w:p w:rsidR="009D3D8B" w:rsidRPr="0080052A" w:rsidRDefault="009D3D8B" w:rsidP="00B31F64">
      <w:pPr>
        <w:ind w:firstLine="576"/>
        <w:rPr>
          <w:color w:val="auto"/>
        </w:rPr>
      </w:pPr>
      <w:r w:rsidRPr="0080052A">
        <w:rPr>
          <w:color w:val="auto"/>
        </w:rPr>
        <w:t>Najważniejszym źródłem wsparcia dla powracających jest ich rodzina. Poza wsparciem emocjonalnym, które otrzymują od rodziny liczy się dla nich równie</w:t>
      </w:r>
      <w:r>
        <w:rPr>
          <w:color w:val="auto"/>
        </w:rPr>
        <w:t>ż wsparcie dotyczące znalezienia</w:t>
      </w:r>
      <w:r w:rsidRPr="0080052A">
        <w:rPr>
          <w:color w:val="auto"/>
        </w:rPr>
        <w:t xml:space="preserve"> pracy. W tym przypadku istotną rolę powinien pełnić </w:t>
      </w:r>
      <w:r>
        <w:rPr>
          <w:color w:val="auto"/>
        </w:rPr>
        <w:t xml:space="preserve">Powiatowy </w:t>
      </w:r>
      <w:r w:rsidRPr="0080052A">
        <w:rPr>
          <w:color w:val="auto"/>
        </w:rPr>
        <w:t>Urząd Pracy, który obecnie niestety nie jest postrzegany, jako realnie pomagający odnaleźć się na rynku pracy.</w:t>
      </w:r>
    </w:p>
    <w:p w:rsidR="009D3D8B" w:rsidRPr="0080052A" w:rsidRDefault="009D3D8B" w:rsidP="00B31F64">
      <w:pPr>
        <w:ind w:firstLine="576"/>
        <w:rPr>
          <w:color w:val="auto"/>
        </w:rPr>
      </w:pPr>
      <w:r w:rsidRPr="0080052A">
        <w:rPr>
          <w:color w:val="auto"/>
        </w:rPr>
        <w:t>Społeczność lokalna nie jest istotnym źródłem wsparcia, stanowi konkurencję na rynku pracy. Choć zdarza się, że to właśnie dzięki znajomy</w:t>
      </w:r>
      <w:r>
        <w:rPr>
          <w:color w:val="auto"/>
        </w:rPr>
        <w:t>m</w:t>
      </w:r>
      <w:r w:rsidRPr="0080052A">
        <w:rPr>
          <w:color w:val="auto"/>
        </w:rPr>
        <w:t xml:space="preserve"> ma się posadę.</w:t>
      </w:r>
    </w:p>
    <w:p w:rsidR="009D3D8B" w:rsidRPr="0080052A" w:rsidRDefault="009D3D8B" w:rsidP="00E654FF">
      <w:pPr>
        <w:rPr>
          <w:color w:val="auto"/>
        </w:rPr>
      </w:pPr>
      <w:r w:rsidRPr="0080052A">
        <w:rPr>
          <w:color w:val="auto"/>
        </w:rPr>
        <w:t>Część osób, zwłaszcza tych bardzo ubogich mieszkających na wsi, zwraca się do Ośrodków Opieki Społecznej po zapomogi. Nie jest to jednak bezpośrednio związane z powrotem, ale z bardzo ciężką sytuacją finansową. Pozytywnie wypowiadano się na temat zwrotu kos</w:t>
      </w:r>
      <w:r>
        <w:rPr>
          <w:color w:val="auto"/>
        </w:rPr>
        <w:t>ztów dojazdów dzieci do szkoły.</w:t>
      </w:r>
      <w:r w:rsidRPr="0080052A">
        <w:rPr>
          <w:color w:val="auto"/>
        </w:rPr>
        <w:t xml:space="preserve"> </w:t>
      </w:r>
    </w:p>
    <w:p w:rsidR="009D3D8B" w:rsidRPr="0080052A" w:rsidRDefault="009D3D8B" w:rsidP="00B31F64">
      <w:pPr>
        <w:ind w:firstLine="576"/>
        <w:rPr>
          <w:color w:val="auto"/>
        </w:rPr>
      </w:pPr>
      <w:r w:rsidRPr="0080052A">
        <w:rPr>
          <w:color w:val="auto"/>
        </w:rPr>
        <w:t>Żaden z naszych rozmówców nie wymienił organizacji pozarządowych pomagających powracającym.</w:t>
      </w:r>
    </w:p>
    <w:p w:rsidR="009D3D8B" w:rsidRPr="00A64DBF" w:rsidRDefault="009D3D8B" w:rsidP="00E654FF"/>
    <w:p w:rsidR="009D3D8B" w:rsidRPr="00A55F02" w:rsidRDefault="009D3D8B" w:rsidP="00E654FF"/>
    <w:p w:rsidR="009D3D8B" w:rsidRPr="00B31F64" w:rsidRDefault="009D3D8B" w:rsidP="00CB490D">
      <w:pPr>
        <w:pStyle w:val="Heading2"/>
      </w:pPr>
      <w:bookmarkStart w:id="40" w:name="_Toc246497775"/>
      <w:bookmarkStart w:id="41" w:name="_Toc258572273"/>
      <w:r>
        <w:t xml:space="preserve">7.4 . </w:t>
      </w:r>
      <w:r w:rsidRPr="00B31F64">
        <w:t>Znajomość i korzystanie z programów adaptacyjnych</w:t>
      </w:r>
      <w:bookmarkEnd w:id="40"/>
      <w:bookmarkEnd w:id="41"/>
      <w:r w:rsidRPr="00B31F64">
        <w:tab/>
      </w:r>
    </w:p>
    <w:p w:rsidR="009D3D8B" w:rsidRPr="0080052A" w:rsidRDefault="009D3D8B" w:rsidP="00B31F64">
      <w:pPr>
        <w:ind w:firstLine="576"/>
        <w:rPr>
          <w:i/>
          <w:iCs/>
          <w:color w:val="auto"/>
          <w:sz w:val="20"/>
          <w:szCs w:val="20"/>
        </w:rPr>
      </w:pPr>
      <w:r w:rsidRPr="0080052A">
        <w:rPr>
          <w:color w:val="auto"/>
        </w:rPr>
        <w:t>Nasi rozmówcy nie znali żadnych programów adaptacyjnych skierowanych do osób powracających.  Oczekiwano pomocy ze strony Urzędu Pracy, który powinien być taką instytucją, gdzie można uzyskać informacje w tym temacie. Tym bardziej, że</w:t>
      </w:r>
      <w:r>
        <w:rPr>
          <w:color w:val="auto"/>
        </w:rPr>
        <w:t xml:space="preserve"> Powiatowy</w:t>
      </w:r>
      <w:r w:rsidRPr="0080052A">
        <w:rPr>
          <w:color w:val="auto"/>
        </w:rPr>
        <w:t xml:space="preserve"> Urząd Pracy to instytucja, do której kieruje się swe pierwsze kroki zaraz po powrocie.</w:t>
      </w:r>
    </w:p>
    <w:p w:rsidR="009D3D8B" w:rsidRDefault="009D3D8B" w:rsidP="00E654FF"/>
    <w:p w:rsidR="009D3D8B" w:rsidRPr="0080052A" w:rsidRDefault="009D3D8B" w:rsidP="0080052A">
      <w:pPr>
        <w:ind w:firstLine="708"/>
        <w:rPr>
          <w:color w:val="auto"/>
        </w:rPr>
      </w:pPr>
      <w:r w:rsidRPr="0080052A">
        <w:rPr>
          <w:color w:val="auto"/>
        </w:rPr>
        <w:t>Badani pozytywnie reagowali na wieść o istnieniu programu EURES. Taki program był postrzegany, jako szansa na znalezienie ciekawej pracy – głównie za granicą.</w:t>
      </w:r>
    </w:p>
    <w:p w:rsidR="009D3D8B" w:rsidRPr="00C26E4F" w:rsidRDefault="009D3D8B" w:rsidP="00CB490D">
      <w:pPr>
        <w:pStyle w:val="Heading2"/>
      </w:pPr>
      <w:bookmarkStart w:id="42" w:name="_Toc258572274"/>
      <w:r>
        <w:t xml:space="preserve">7.5. </w:t>
      </w:r>
      <w:r w:rsidRPr="00C26E4F">
        <w:t>Próba typologii ze względu na charakter powrotów, potrzeb i trudności z tym związanych – MAPA problemów i hipotezy</w:t>
      </w:r>
      <w:bookmarkEnd w:id="42"/>
    </w:p>
    <w:p w:rsidR="009D3D8B" w:rsidRPr="0080052A" w:rsidRDefault="009D3D8B" w:rsidP="00B31F64">
      <w:pPr>
        <w:ind w:left="576"/>
        <w:rPr>
          <w:color w:val="auto"/>
        </w:rPr>
      </w:pPr>
      <w:r w:rsidRPr="0080052A">
        <w:rPr>
          <w:color w:val="auto"/>
        </w:rPr>
        <w:t>Na podstawie przeprowadzonych rozmów można wyróżnić:</w:t>
      </w:r>
    </w:p>
    <w:p w:rsidR="009D3D8B" w:rsidRPr="0080052A" w:rsidRDefault="009D3D8B" w:rsidP="00C53866">
      <w:pPr>
        <w:pStyle w:val="ListParagraph"/>
        <w:numPr>
          <w:ilvl w:val="0"/>
          <w:numId w:val="17"/>
        </w:numPr>
        <w:rPr>
          <w:color w:val="auto"/>
        </w:rPr>
      </w:pPr>
      <w:r w:rsidRPr="0080052A">
        <w:rPr>
          <w:color w:val="auto"/>
          <w:u w:val="single"/>
        </w:rPr>
        <w:t>Migrantów, którzy traktują migracje zarobkowe, jako zjawisko raczej incydentalne</w:t>
      </w:r>
      <w:r w:rsidRPr="0080052A">
        <w:rPr>
          <w:color w:val="auto"/>
        </w:rPr>
        <w:t>. Wyjeżdżają po to</w:t>
      </w:r>
      <w:r>
        <w:rPr>
          <w:color w:val="auto"/>
        </w:rPr>
        <w:t>,</w:t>
      </w:r>
      <w:r w:rsidRPr="0080052A">
        <w:rPr>
          <w:color w:val="auto"/>
        </w:rPr>
        <w:t xml:space="preserve"> by zarobić na konkretny cel (studia, samochód, remont), </w:t>
      </w:r>
      <w:r>
        <w:rPr>
          <w:color w:val="auto"/>
        </w:rPr>
        <w:t xml:space="preserve">a </w:t>
      </w:r>
      <w:r w:rsidRPr="0080052A">
        <w:rPr>
          <w:color w:val="auto"/>
        </w:rPr>
        <w:t xml:space="preserve">w perspektywie długofalowej nie zamierzają wyjeżdżać, lecz </w:t>
      </w:r>
      <w:r>
        <w:rPr>
          <w:color w:val="auto"/>
        </w:rPr>
        <w:t>starają</w:t>
      </w:r>
      <w:r w:rsidRPr="0080052A">
        <w:rPr>
          <w:color w:val="auto"/>
        </w:rPr>
        <w:t xml:space="preserve"> się zorganizować pracę w miejscu zamieszkania</w:t>
      </w:r>
    </w:p>
    <w:p w:rsidR="009D3D8B" w:rsidRPr="0080052A" w:rsidRDefault="009D3D8B" w:rsidP="004048C5">
      <w:pPr>
        <w:pStyle w:val="ListParagraph"/>
        <w:numPr>
          <w:ilvl w:val="0"/>
          <w:numId w:val="17"/>
        </w:numPr>
        <w:rPr>
          <w:color w:val="auto"/>
        </w:rPr>
      </w:pPr>
      <w:r w:rsidRPr="0080052A">
        <w:rPr>
          <w:color w:val="auto"/>
          <w:u w:val="single"/>
        </w:rPr>
        <w:t>Migrantów, dla których wyjazdy zarobkowe to sposób na zarabianie na życie.</w:t>
      </w:r>
      <w:r w:rsidRPr="0080052A">
        <w:rPr>
          <w:color w:val="auto"/>
        </w:rPr>
        <w:t xml:space="preserve"> Nie widzą szansy na znalezienie dobrej pracy w miejscu zamieszkania i nie poświęcają zbyt dużo czasu na znalezienie jej. Zamiast tego koncentrują swoje wysiłki na ciągłym organi</w:t>
      </w:r>
      <w:r>
        <w:rPr>
          <w:color w:val="auto"/>
        </w:rPr>
        <w:t>zowaniu</w:t>
      </w:r>
      <w:r w:rsidRPr="0080052A">
        <w:rPr>
          <w:color w:val="auto"/>
        </w:rPr>
        <w:t xml:space="preserve"> sobie pracy wyjazdowej. W tym przypadku często mamy do czynienia z typowymi migracjami sezonowymi.</w:t>
      </w:r>
    </w:p>
    <w:p w:rsidR="009D3D8B" w:rsidRPr="00D400D2" w:rsidRDefault="009D3D8B" w:rsidP="00E654FF">
      <w:pPr>
        <w:rPr>
          <w:b/>
          <w:bCs/>
        </w:rPr>
      </w:pPr>
      <w:r w:rsidRPr="00D400D2">
        <w:rPr>
          <w:b/>
          <w:bCs/>
        </w:rPr>
        <w:t>HIPOTEZA 1</w:t>
      </w:r>
    </w:p>
    <w:p w:rsidR="009D3D8B" w:rsidRPr="0080052A" w:rsidRDefault="009D3D8B" w:rsidP="00E654FF">
      <w:pPr>
        <w:rPr>
          <w:color w:val="auto"/>
        </w:rPr>
      </w:pPr>
      <w:r w:rsidRPr="0080052A">
        <w:rPr>
          <w:color w:val="auto"/>
        </w:rPr>
        <w:t>Na podstawie przeprowadzonych spotkań, można wnioskować, że skłonność do ciągłego migrowania zależy od:</w:t>
      </w:r>
    </w:p>
    <w:p w:rsidR="009D3D8B" w:rsidRPr="0080052A" w:rsidRDefault="009D3D8B" w:rsidP="004048C5">
      <w:pPr>
        <w:pStyle w:val="ListParagraph"/>
        <w:numPr>
          <w:ilvl w:val="0"/>
          <w:numId w:val="46"/>
        </w:numPr>
        <w:rPr>
          <w:color w:val="auto"/>
        </w:rPr>
      </w:pPr>
      <w:r w:rsidRPr="0080052A">
        <w:rPr>
          <w:color w:val="auto"/>
        </w:rPr>
        <w:t>Miejsca zamieszkania (miasto czy wieś)</w:t>
      </w:r>
    </w:p>
    <w:p w:rsidR="009D3D8B" w:rsidRPr="0080052A" w:rsidRDefault="009D3D8B" w:rsidP="004048C5">
      <w:pPr>
        <w:pStyle w:val="ListParagraph"/>
        <w:numPr>
          <w:ilvl w:val="0"/>
          <w:numId w:val="46"/>
        </w:numPr>
        <w:rPr>
          <w:color w:val="auto"/>
        </w:rPr>
      </w:pPr>
      <w:r w:rsidRPr="0080052A">
        <w:rPr>
          <w:color w:val="auto"/>
        </w:rPr>
        <w:t>Wykształcenia.</w:t>
      </w:r>
    </w:p>
    <w:p w:rsidR="009D3D8B" w:rsidRPr="0080052A" w:rsidRDefault="009D3D8B" w:rsidP="004048C5">
      <w:pPr>
        <w:pStyle w:val="ListParagraph"/>
        <w:numPr>
          <w:ilvl w:val="0"/>
          <w:numId w:val="46"/>
        </w:numPr>
        <w:rPr>
          <w:color w:val="auto"/>
        </w:rPr>
      </w:pPr>
      <w:r w:rsidRPr="0080052A">
        <w:rPr>
          <w:color w:val="auto"/>
        </w:rPr>
        <w:t>Wieku</w:t>
      </w:r>
    </w:p>
    <w:p w:rsidR="009D3D8B" w:rsidRPr="0080052A" w:rsidRDefault="009D3D8B" w:rsidP="004048C5">
      <w:pPr>
        <w:rPr>
          <w:color w:val="auto"/>
          <w:u w:val="single"/>
        </w:rPr>
      </w:pPr>
      <w:r w:rsidRPr="0080052A">
        <w:rPr>
          <w:color w:val="auto"/>
        </w:rPr>
        <w:t>,</w:t>
      </w:r>
      <w:r w:rsidRPr="0080052A">
        <w:rPr>
          <w:color w:val="auto"/>
          <w:u w:val="single"/>
        </w:rPr>
        <w:t>Uzasadnienie hipotezy</w:t>
      </w:r>
    </w:p>
    <w:p w:rsidR="009D3D8B" w:rsidRDefault="009D3D8B" w:rsidP="004048C5">
      <w:pPr>
        <w:pStyle w:val="ListParagraph"/>
        <w:numPr>
          <w:ilvl w:val="0"/>
          <w:numId w:val="47"/>
        </w:numPr>
        <w:rPr>
          <w:color w:val="auto"/>
        </w:rPr>
      </w:pPr>
      <w:r w:rsidRPr="0080052A">
        <w:rPr>
          <w:color w:val="auto"/>
        </w:rPr>
        <w:t>Mieszkańcy wsi traktują prace zarobkowe jako styl życia. Nie szukają pracy na miejscu, tylko liczą na okazje atrakcyjnej pracy zarobkowej</w:t>
      </w:r>
      <w:r>
        <w:rPr>
          <w:color w:val="auto"/>
        </w:rPr>
        <w:t xml:space="preserve"> bez względu na to, w jakim jest ona regionie / kraju</w:t>
      </w:r>
      <w:r w:rsidRPr="0080052A">
        <w:rPr>
          <w:color w:val="auto"/>
        </w:rPr>
        <w:t xml:space="preserve">. </w:t>
      </w:r>
    </w:p>
    <w:p w:rsidR="009D3D8B" w:rsidRPr="0080052A" w:rsidRDefault="009D3D8B" w:rsidP="004048C5">
      <w:pPr>
        <w:pStyle w:val="ListParagraph"/>
        <w:numPr>
          <w:ilvl w:val="0"/>
          <w:numId w:val="47"/>
        </w:numPr>
        <w:rPr>
          <w:color w:val="auto"/>
        </w:rPr>
      </w:pPr>
      <w:r w:rsidRPr="0080052A">
        <w:rPr>
          <w:color w:val="auto"/>
        </w:rPr>
        <w:t>Poważanym utrudnieniem w znalezieniu pracy na miejscu jest słaba infrastruktura komunikacj</w:t>
      </w:r>
      <w:r>
        <w:rPr>
          <w:color w:val="auto"/>
        </w:rPr>
        <w:t>i</w:t>
      </w:r>
      <w:r w:rsidRPr="0080052A">
        <w:rPr>
          <w:color w:val="auto"/>
        </w:rPr>
        <w:t xml:space="preserve"> i wynikająca stąd trudność z dojazdem do pracy.</w:t>
      </w:r>
    </w:p>
    <w:p w:rsidR="009D3D8B" w:rsidRPr="0080052A" w:rsidRDefault="009D3D8B" w:rsidP="004048C5">
      <w:pPr>
        <w:pStyle w:val="ListParagraph"/>
        <w:numPr>
          <w:ilvl w:val="0"/>
          <w:numId w:val="47"/>
        </w:numPr>
        <w:rPr>
          <w:color w:val="auto"/>
        </w:rPr>
      </w:pPr>
      <w:r w:rsidRPr="0080052A">
        <w:rPr>
          <w:color w:val="auto"/>
        </w:rPr>
        <w:t>Osoby z niskim wykształceniem, bez wyuczonego zawodu mają poważne problemy ze znalezieniem pracy na miejscu</w:t>
      </w:r>
      <w:r>
        <w:rPr>
          <w:color w:val="auto"/>
        </w:rPr>
        <w:t>.</w:t>
      </w:r>
    </w:p>
    <w:p w:rsidR="009D3D8B" w:rsidRPr="0080052A" w:rsidRDefault="009D3D8B" w:rsidP="00E654FF">
      <w:pPr>
        <w:pStyle w:val="ListParagraph"/>
        <w:numPr>
          <w:ilvl w:val="0"/>
          <w:numId w:val="47"/>
        </w:numPr>
        <w:rPr>
          <w:color w:val="auto"/>
          <w:u w:val="single"/>
        </w:rPr>
      </w:pPr>
      <w:r w:rsidRPr="0080052A">
        <w:rPr>
          <w:color w:val="auto"/>
        </w:rPr>
        <w:t xml:space="preserve">Osoby młodsze lepiej radzą sobie na emigracji (znajomość </w:t>
      </w:r>
      <w:r>
        <w:rPr>
          <w:color w:val="auto"/>
        </w:rPr>
        <w:t>języka</w:t>
      </w:r>
      <w:r w:rsidRPr="0080052A">
        <w:rPr>
          <w:color w:val="auto"/>
        </w:rPr>
        <w:t xml:space="preserve">, brak zobowiązań rodzinnych) </w:t>
      </w:r>
    </w:p>
    <w:p w:rsidR="009D3D8B" w:rsidRDefault="009D3D8B" w:rsidP="00E7782F">
      <w:pPr>
        <w:pStyle w:val="ListParagraph"/>
      </w:pPr>
    </w:p>
    <w:p w:rsidR="009D3D8B" w:rsidRPr="00D400D2" w:rsidRDefault="009D3D8B" w:rsidP="00E654FF">
      <w:pPr>
        <w:rPr>
          <w:b/>
          <w:bCs/>
        </w:rPr>
      </w:pPr>
      <w:r w:rsidRPr="00D400D2">
        <w:rPr>
          <w:b/>
          <w:bCs/>
        </w:rPr>
        <w:t>HIPOTEZA 2</w:t>
      </w:r>
    </w:p>
    <w:p w:rsidR="009D3D8B" w:rsidRPr="0080052A" w:rsidRDefault="009D3D8B" w:rsidP="0080052A">
      <w:pPr>
        <w:ind w:firstLine="360"/>
        <w:rPr>
          <w:color w:val="auto"/>
          <w:u w:val="single"/>
        </w:rPr>
      </w:pPr>
      <w:r w:rsidRPr="0080052A">
        <w:rPr>
          <w:color w:val="auto"/>
        </w:rPr>
        <w:t xml:space="preserve">Istotnym problemem związanym z migracjami jest negatywny wpływ na relacje </w:t>
      </w:r>
      <w:r>
        <w:rPr>
          <w:color w:val="auto"/>
        </w:rPr>
        <w:br/>
      </w:r>
      <w:r w:rsidRPr="0080052A">
        <w:rPr>
          <w:color w:val="auto"/>
        </w:rPr>
        <w:t>w rodzinie</w:t>
      </w:r>
      <w:r w:rsidRPr="0080052A">
        <w:rPr>
          <w:color w:val="auto"/>
          <w:u w:val="single"/>
        </w:rPr>
        <w:t xml:space="preserve"> </w:t>
      </w:r>
    </w:p>
    <w:p w:rsidR="009D3D8B" w:rsidRPr="0080052A" w:rsidRDefault="009D3D8B" w:rsidP="00563997">
      <w:pPr>
        <w:pStyle w:val="ListParagraph"/>
        <w:numPr>
          <w:ilvl w:val="0"/>
          <w:numId w:val="18"/>
        </w:numPr>
        <w:rPr>
          <w:color w:val="auto"/>
        </w:rPr>
      </w:pPr>
      <w:r w:rsidRPr="0080052A">
        <w:rPr>
          <w:color w:val="auto"/>
        </w:rPr>
        <w:t>Rod</w:t>
      </w:r>
      <w:r>
        <w:rPr>
          <w:color w:val="auto"/>
        </w:rPr>
        <w:t>zice malutkich dzieci twierdzą</w:t>
      </w:r>
      <w:r w:rsidRPr="0080052A">
        <w:rPr>
          <w:color w:val="auto"/>
        </w:rPr>
        <w:t xml:space="preserve">, że </w:t>
      </w:r>
      <w:r>
        <w:rPr>
          <w:color w:val="auto"/>
        </w:rPr>
        <w:t>mają</w:t>
      </w:r>
      <w:r w:rsidRPr="0080052A">
        <w:rPr>
          <w:color w:val="auto"/>
        </w:rPr>
        <w:t xml:space="preserve"> poczucie utraty kontaktu </w:t>
      </w:r>
      <w:r>
        <w:rPr>
          <w:color w:val="auto"/>
        </w:rPr>
        <w:br/>
      </w:r>
      <w:r w:rsidRPr="0080052A">
        <w:rPr>
          <w:color w:val="auto"/>
        </w:rPr>
        <w:t>z dzieckiem. Wyjeżdżające matki przyznają się, że odczuwają poczucie winy związane z tym, że zostawiły dziecko.</w:t>
      </w:r>
    </w:p>
    <w:p w:rsidR="009D3D8B" w:rsidRPr="0080052A" w:rsidRDefault="009D3D8B" w:rsidP="00E654FF">
      <w:pPr>
        <w:pStyle w:val="ListParagraph"/>
        <w:numPr>
          <w:ilvl w:val="0"/>
          <w:numId w:val="18"/>
        </w:numPr>
        <w:rPr>
          <w:color w:val="auto"/>
        </w:rPr>
      </w:pPr>
      <w:r w:rsidRPr="0080052A">
        <w:rPr>
          <w:color w:val="auto"/>
        </w:rPr>
        <w:t>Twierdzono, że bycie na emigracji nie pozwala na pełne uczestnictwo w życiu rodziny. Obydwie strony (wyjeżdżająca i pozostające) nie są w stanie w pełni się porozumieć i poczuć; stąd rodzą si</w:t>
      </w:r>
      <w:r>
        <w:rPr>
          <w:color w:val="auto"/>
        </w:rPr>
        <w:t>ę</w:t>
      </w:r>
      <w:r w:rsidRPr="0080052A">
        <w:rPr>
          <w:color w:val="auto"/>
        </w:rPr>
        <w:t xml:space="preserve"> konflikty i niepowodzenia</w:t>
      </w:r>
      <w:r>
        <w:rPr>
          <w:color w:val="auto"/>
        </w:rPr>
        <w:t>.</w:t>
      </w:r>
    </w:p>
    <w:p w:rsidR="009D3D8B" w:rsidRPr="00563997" w:rsidRDefault="009D3D8B" w:rsidP="00563997">
      <w:pPr>
        <w:rPr>
          <w:b/>
          <w:bCs/>
        </w:rPr>
      </w:pPr>
    </w:p>
    <w:p w:rsidR="009D3D8B" w:rsidRPr="0080052A" w:rsidRDefault="009D3D8B" w:rsidP="00D400D2">
      <w:pPr>
        <w:pStyle w:val="ListParagraph"/>
        <w:ind w:left="0"/>
        <w:rPr>
          <w:b/>
          <w:bCs/>
          <w:color w:val="auto"/>
        </w:rPr>
      </w:pPr>
      <w:r w:rsidRPr="0080052A">
        <w:rPr>
          <w:b/>
          <w:bCs/>
          <w:color w:val="auto"/>
        </w:rPr>
        <w:t>HIPOTEZA 3</w:t>
      </w:r>
    </w:p>
    <w:p w:rsidR="009D3D8B" w:rsidRPr="0080052A" w:rsidRDefault="009D3D8B" w:rsidP="00D400D2">
      <w:pPr>
        <w:pStyle w:val="ListParagraph"/>
        <w:ind w:left="0" w:firstLine="720"/>
        <w:rPr>
          <w:color w:val="auto"/>
        </w:rPr>
      </w:pPr>
      <w:r w:rsidRPr="0080052A">
        <w:rPr>
          <w:color w:val="auto"/>
        </w:rPr>
        <w:t>Świadomość programów adaptacyjnych skierowanych do powracających jest bardzo niska.</w:t>
      </w:r>
    </w:p>
    <w:p w:rsidR="009D3D8B" w:rsidRPr="0080052A" w:rsidRDefault="009D3D8B" w:rsidP="00E654FF">
      <w:pPr>
        <w:rPr>
          <w:color w:val="auto"/>
          <w:u w:val="single"/>
        </w:rPr>
      </w:pPr>
      <w:r w:rsidRPr="0080052A">
        <w:rPr>
          <w:color w:val="auto"/>
          <w:u w:val="single"/>
        </w:rPr>
        <w:t>Uzasadnienie hipotezy</w:t>
      </w:r>
    </w:p>
    <w:p w:rsidR="009D3D8B" w:rsidRPr="0080052A" w:rsidRDefault="009D3D8B" w:rsidP="0080052A">
      <w:pPr>
        <w:pStyle w:val="ListParagraph"/>
        <w:numPr>
          <w:ilvl w:val="0"/>
          <w:numId w:val="20"/>
        </w:numPr>
        <w:ind w:left="709" w:hanging="283"/>
        <w:rPr>
          <w:color w:val="auto"/>
        </w:rPr>
      </w:pPr>
      <w:r w:rsidRPr="0080052A">
        <w:rPr>
          <w:color w:val="auto"/>
        </w:rPr>
        <w:t>Żaden z naszych nie był w stanie wymienić jakiegokolwiek programu adaptacyjnego</w:t>
      </w:r>
      <w:r>
        <w:rPr>
          <w:color w:val="auto"/>
        </w:rPr>
        <w:t>.</w:t>
      </w:r>
    </w:p>
    <w:p w:rsidR="009D3D8B" w:rsidRPr="0080052A" w:rsidRDefault="009D3D8B" w:rsidP="00E654FF">
      <w:pPr>
        <w:rPr>
          <w:color w:val="auto"/>
        </w:rPr>
      </w:pPr>
    </w:p>
    <w:p w:rsidR="009D3D8B" w:rsidRDefault="009D3D8B" w:rsidP="00E654FF"/>
    <w:p w:rsidR="009D3D8B" w:rsidRDefault="009D3D8B" w:rsidP="00E654FF"/>
    <w:p w:rsidR="009D3D8B" w:rsidRDefault="009D3D8B" w:rsidP="00E654FF"/>
    <w:p w:rsidR="009D3D8B" w:rsidRDefault="009D3D8B" w:rsidP="00EE5623">
      <w:pPr>
        <w:pStyle w:val="Heading1"/>
      </w:pPr>
      <w:bookmarkStart w:id="43" w:name="_Toc246497776"/>
      <w:bookmarkStart w:id="44" w:name="_Toc258572275"/>
      <w:r>
        <w:t>Podsumowanie i wnioski</w:t>
      </w:r>
      <w:bookmarkEnd w:id="43"/>
      <w:bookmarkEnd w:id="44"/>
    </w:p>
    <w:p w:rsidR="009D3D8B" w:rsidRDefault="009D3D8B" w:rsidP="00F5277A">
      <w:pPr>
        <w:pStyle w:val="ListParagraph"/>
        <w:numPr>
          <w:ilvl w:val="0"/>
          <w:numId w:val="48"/>
        </w:numPr>
      </w:pPr>
      <w:r>
        <w:t>Migracje zarobkowe w powiecie ostródzkim to przede wszystkim odpowiedź na trudną sytuację na lokalnym rynku pracy: brak ofert pracy lub bardzo niskie stawki.</w:t>
      </w:r>
    </w:p>
    <w:p w:rsidR="009D3D8B" w:rsidRDefault="009D3D8B" w:rsidP="00EB07A5">
      <w:pPr>
        <w:pStyle w:val="ListParagraph"/>
        <w:numPr>
          <w:ilvl w:val="0"/>
          <w:numId w:val="48"/>
        </w:numPr>
      </w:pPr>
      <w:r>
        <w:t>Największe problemy z osadzeniem się na miejscowym rynku pracy mają mieszkańcy wsi, osoby z niskim wykształceniem -&gt; stąd wśród tych osób jest zdecydowana skłonność do migrowania i szukania pracy poza regionem.</w:t>
      </w:r>
    </w:p>
    <w:p w:rsidR="009D3D8B" w:rsidRDefault="009D3D8B" w:rsidP="00EB07A5">
      <w:pPr>
        <w:pStyle w:val="ListParagraph"/>
        <w:numPr>
          <w:ilvl w:val="0"/>
          <w:numId w:val="48"/>
        </w:numPr>
      </w:pPr>
      <w:r>
        <w:t>Głównym celem migracji jest zdobycie pieniędzy:</w:t>
      </w:r>
    </w:p>
    <w:p w:rsidR="009D3D8B" w:rsidRDefault="009D3D8B" w:rsidP="00EB07A5">
      <w:pPr>
        <w:pStyle w:val="ListParagraph"/>
        <w:numPr>
          <w:ilvl w:val="1"/>
          <w:numId w:val="48"/>
        </w:numPr>
      </w:pPr>
      <w:r>
        <w:t>Na życie (dotyczy głownie osób z niskim wykształceniem, mniej zamożnych, mieszkańców wsi)</w:t>
      </w:r>
    </w:p>
    <w:p w:rsidR="009D3D8B" w:rsidRDefault="009D3D8B" w:rsidP="00EB07A5">
      <w:pPr>
        <w:pStyle w:val="ListParagraph"/>
        <w:numPr>
          <w:ilvl w:val="1"/>
          <w:numId w:val="48"/>
        </w:numPr>
      </w:pPr>
      <w:r>
        <w:t>Lub na ściśle wyznaczony cel: zakup samochodu, wkład na mieszkanie, odłożenie pieniędzy na rozkręcenie własnej działalności gospodarczej, opłacenie studiów (dotyczy osób lepiej wykształconych, mieszkających w mieście, niemających bardzo trudnej sytuacji finansowej)</w:t>
      </w:r>
    </w:p>
    <w:p w:rsidR="009D3D8B" w:rsidRDefault="009D3D8B" w:rsidP="00EB07A5">
      <w:pPr>
        <w:pStyle w:val="ListParagraph"/>
        <w:numPr>
          <w:ilvl w:val="0"/>
          <w:numId w:val="48"/>
        </w:numPr>
      </w:pPr>
      <w:r>
        <w:t xml:space="preserve">Dla niektórych osób sytuacja przed i po powrocie nie jest postrzegana, jako odmienna. Po przyjeździe można raczej mówić o powrocie do problemów sprzed wyjazdu, niż o tym, że pojawiły się nowe. </w:t>
      </w:r>
    </w:p>
    <w:p w:rsidR="009D3D8B" w:rsidRDefault="009D3D8B" w:rsidP="00EB07A5">
      <w:pPr>
        <w:pStyle w:val="ListParagraph"/>
        <w:numPr>
          <w:ilvl w:val="0"/>
          <w:numId w:val="48"/>
        </w:numPr>
      </w:pPr>
      <w:r>
        <w:t>Dla niektórych naszych rozmówców sytuacja po powrocie postrzegana jest, jako korzystniejsza, gdyż dzięki zdobytym funduszom mogą zrealizować swoje cele zawodowe, kontynuować naukę.</w:t>
      </w:r>
    </w:p>
    <w:p w:rsidR="009D3D8B" w:rsidRDefault="009D3D8B" w:rsidP="00C53866">
      <w:pPr>
        <w:pStyle w:val="ListParagraph"/>
        <w:numPr>
          <w:ilvl w:val="0"/>
          <w:numId w:val="21"/>
        </w:numPr>
      </w:pPr>
      <w:r>
        <w:t>Wielokrotne wyjeżdżanie w celach zarobkowych wiąże się z następującymi problemami:</w:t>
      </w:r>
    </w:p>
    <w:p w:rsidR="009D3D8B" w:rsidRDefault="009D3D8B" w:rsidP="00C53866">
      <w:pPr>
        <w:pStyle w:val="ListParagraph"/>
        <w:numPr>
          <w:ilvl w:val="1"/>
          <w:numId w:val="21"/>
        </w:numPr>
      </w:pPr>
      <w:r>
        <w:t>Rozłąka z rodzinną:</w:t>
      </w:r>
    </w:p>
    <w:p w:rsidR="009D3D8B" w:rsidRDefault="009D3D8B" w:rsidP="00F5277A">
      <w:pPr>
        <w:pStyle w:val="ListParagraph"/>
        <w:numPr>
          <w:ilvl w:val="2"/>
          <w:numId w:val="21"/>
        </w:numPr>
      </w:pPr>
      <w:r>
        <w:t xml:space="preserve">brak kontaktu z dziećmi, </w:t>
      </w:r>
    </w:p>
    <w:p w:rsidR="009D3D8B" w:rsidRDefault="009D3D8B" w:rsidP="00F5277A">
      <w:pPr>
        <w:pStyle w:val="ListParagraph"/>
        <w:numPr>
          <w:ilvl w:val="2"/>
          <w:numId w:val="21"/>
        </w:numPr>
      </w:pPr>
      <w:r>
        <w:t>narastające napięcie między partnerami i wynikające stąd nieporozumienia,</w:t>
      </w:r>
    </w:p>
    <w:p w:rsidR="009D3D8B" w:rsidRDefault="009D3D8B" w:rsidP="00F5277A">
      <w:pPr>
        <w:pStyle w:val="ListParagraph"/>
        <w:numPr>
          <w:ilvl w:val="2"/>
          <w:numId w:val="21"/>
        </w:numPr>
      </w:pPr>
      <w:r>
        <w:t xml:space="preserve">poczucie braku uczestnictwa w życiu rodziny, oddalanie się. </w:t>
      </w:r>
    </w:p>
    <w:p w:rsidR="009D3D8B" w:rsidRPr="000006B6" w:rsidRDefault="009D3D8B" w:rsidP="00C53866">
      <w:pPr>
        <w:pStyle w:val="ListParagraph"/>
        <w:numPr>
          <w:ilvl w:val="0"/>
          <w:numId w:val="21"/>
        </w:numPr>
      </w:pPr>
      <w:r>
        <w:t>Migranci nie posiadają praktycznie żadnej wiedzy na temat programów pomocy skierowanych do powracających.</w:t>
      </w:r>
    </w:p>
    <w:p w:rsidR="009D3D8B" w:rsidRDefault="009D3D8B" w:rsidP="00E654FF"/>
    <w:p w:rsidR="009D3D8B" w:rsidRDefault="009D3D8B" w:rsidP="00E654FF"/>
    <w:p w:rsidR="009D3D8B" w:rsidRDefault="009D3D8B" w:rsidP="00E654FF"/>
    <w:p w:rsidR="009D3D8B" w:rsidRDefault="009D3D8B" w:rsidP="00E654FF"/>
    <w:p w:rsidR="009D3D8B" w:rsidRPr="00F2738F" w:rsidRDefault="009D3D8B" w:rsidP="00E654FF"/>
    <w:sectPr w:rsidR="009D3D8B" w:rsidRPr="00F2738F" w:rsidSect="00866F58">
      <w:headerReference w:type="default" r:id="rId7"/>
      <w:footerReference w:type="default"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D8B" w:rsidRDefault="009D3D8B" w:rsidP="00E654FF">
      <w:r>
        <w:separator/>
      </w:r>
    </w:p>
  </w:endnote>
  <w:endnote w:type="continuationSeparator" w:id="0">
    <w:p w:rsidR="009D3D8B" w:rsidRDefault="009D3D8B" w:rsidP="00E654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D8B" w:rsidRDefault="009D3D8B" w:rsidP="00E654FF">
    <w:pPr>
      <w:pStyle w:val="Footer"/>
    </w:pPr>
  </w:p>
  <w:p w:rsidR="009D3D8B" w:rsidRDefault="009D3D8B" w:rsidP="00E654FF">
    <w:pPr>
      <w:pStyle w:val="Foot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_grupa" style="position:absolute;left:0;text-align:left;margin-left:25.45pt;margin-top:3.15pt;width:67.85pt;height:52.65pt;z-index:251658240;visibility:visible">
          <v:imagedata r:id="rId1" o:title=""/>
          <w10:wrap type="square"/>
        </v:shape>
      </w:pict>
    </w:r>
    <w:r>
      <w:rPr>
        <w:noProof/>
        <w:lang w:eastAsia="pl-PL"/>
      </w:rPr>
      <w:pict>
        <v:shape id="_x0000_s2051" type="#_x0000_t75" alt="logo-migracje.gif" style="position:absolute;left:0;text-align:left;margin-left:353.85pt;margin-top:650.05pt;width:74pt;height:48.25pt;z-index:251659264;visibility:visible;mso-position-horizontal-relative:margin;mso-position-vertical-relative:margin">
          <v:imagedata r:id="rId2" o:title=""/>
          <w10:wrap type="square" anchorx="margin" anchory="margin"/>
        </v:shape>
      </w:pict>
    </w:r>
  </w:p>
  <w:p w:rsidR="009D3D8B" w:rsidRDefault="009D3D8B" w:rsidP="00EE5623">
    <w:pPr>
      <w:pStyle w:val="Footer"/>
      <w:jc w:val="center"/>
    </w:pPr>
    <w:fldSimple w:instr=" PAGE   \* MERGEFORMAT ">
      <w:r>
        <w:rPr>
          <w:noProof/>
        </w:rPr>
        <w:t>29</w:t>
      </w:r>
    </w:fldSimple>
  </w:p>
  <w:p w:rsidR="009D3D8B" w:rsidRDefault="009D3D8B" w:rsidP="00E654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D8B" w:rsidRDefault="009D3D8B" w:rsidP="00E654FF">
    <w:pPr>
      <w:pStyle w:val="Footer"/>
    </w:pPr>
  </w:p>
  <w:p w:rsidR="009D3D8B" w:rsidRDefault="009D3D8B" w:rsidP="00E654FF">
    <w:pPr>
      <w:pStyle w:val="Foot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3" o:spid="_x0000_s2053" type="#_x0000_t75" alt="logo_grupa" style="position:absolute;left:0;text-align:left;margin-left:21.05pt;margin-top:5.8pt;width:67.85pt;height:52.65pt;z-index:251656192;visibility:visible">
          <v:imagedata r:id="rId1" o:title=""/>
          <w10:wrap type="square"/>
        </v:shape>
      </w:pict>
    </w:r>
    <w:r>
      <w:rPr>
        <w:noProof/>
        <w:lang w:eastAsia="pl-PL"/>
      </w:rPr>
      <w:pict>
        <v:shape id="Obraz 8" o:spid="_x0000_s2054" type="#_x0000_t75" alt="logo-migracje.gif" style="position:absolute;left:0;text-align:left;margin-left:345.05pt;margin-top:665.6pt;width:78.4pt;height:50.9pt;z-index:251657216;visibility:visible;mso-position-horizontal-relative:margin;mso-position-vertical-relative:margin">
          <v:imagedata r:id="rId2" o:title=""/>
          <w10:wrap type="square" anchorx="margin" anchory="margin"/>
        </v:shape>
      </w:pict>
    </w:r>
  </w:p>
  <w:p w:rsidR="009D3D8B" w:rsidRDefault="009D3D8B" w:rsidP="00E654FF">
    <w:pPr>
      <w:pStyle w:val="Footer"/>
    </w:pPr>
  </w:p>
  <w:p w:rsidR="009D3D8B" w:rsidRDefault="009D3D8B" w:rsidP="00EE5623">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D8B" w:rsidRDefault="009D3D8B" w:rsidP="00E654FF">
      <w:r>
        <w:separator/>
      </w:r>
    </w:p>
  </w:footnote>
  <w:footnote w:type="continuationSeparator" w:id="0">
    <w:p w:rsidR="009D3D8B" w:rsidRDefault="009D3D8B" w:rsidP="00E65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D8B" w:rsidRDefault="009D3D8B" w:rsidP="00E654FF">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2.15pt;margin-top:-24.9pt;width:408pt;height:74.25pt;z-index:251660288;visibility:visible">
          <v:imagedata r:id="rId1" o:title="" blacklevel="1311f"/>
        </v:shape>
      </w:pict>
    </w:r>
  </w:p>
  <w:p w:rsidR="009D3D8B" w:rsidRDefault="009D3D8B" w:rsidP="00E654FF">
    <w:pPr>
      <w:pStyle w:val="Header"/>
    </w:pPr>
  </w:p>
  <w:p w:rsidR="009D3D8B" w:rsidRDefault="009D3D8B" w:rsidP="00E654FF">
    <w:pPr>
      <w:pStyle w:val="Header"/>
    </w:pPr>
  </w:p>
  <w:p w:rsidR="009D3D8B" w:rsidRDefault="009D3D8B" w:rsidP="00E654FF">
    <w:pPr>
      <w:pStyle w:val="Header"/>
    </w:pPr>
  </w:p>
  <w:p w:rsidR="009D3D8B" w:rsidRDefault="009D3D8B" w:rsidP="00E654FF">
    <w:pPr>
      <w:pStyle w:val="Header"/>
    </w:pPr>
  </w:p>
  <w:p w:rsidR="009D3D8B" w:rsidRDefault="009D3D8B" w:rsidP="00E654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D8B" w:rsidRDefault="009D3D8B" w:rsidP="00E654FF">
    <w:pPr>
      <w:pStyle w:val="Head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2" o:spid="_x0000_s2052" type="#_x0000_t75" style="position:absolute;left:0;text-align:left;margin-left:19.15pt;margin-top:-24.9pt;width:414.75pt;height:76.5pt;z-index:251655168;visibility:visible">
          <v:imagedata r:id="rId1" o:title="" blacklevel="1311f"/>
        </v:shape>
      </w:pict>
    </w:r>
  </w:p>
  <w:p w:rsidR="009D3D8B" w:rsidRDefault="009D3D8B" w:rsidP="00E654FF">
    <w:pPr>
      <w:pStyle w:val="Header"/>
    </w:pPr>
  </w:p>
  <w:p w:rsidR="009D3D8B" w:rsidRDefault="009D3D8B" w:rsidP="00E654FF">
    <w:pPr>
      <w:pStyle w:val="Header"/>
    </w:pPr>
  </w:p>
  <w:p w:rsidR="009D3D8B" w:rsidRDefault="009D3D8B" w:rsidP="00E654FF">
    <w:pPr>
      <w:pStyle w:val="Header"/>
    </w:pPr>
  </w:p>
  <w:p w:rsidR="009D3D8B" w:rsidRDefault="009D3D8B" w:rsidP="00E654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E"/>
    <w:multiLevelType w:val="multilevel"/>
    <w:tmpl w:val="0000000E"/>
    <w:lvl w:ilvl="0">
      <w:start w:val="1"/>
      <w:numFmt w:val="bullet"/>
      <w:lvlText w:val=""/>
      <w:lvlJc w:val="left"/>
      <w:pPr>
        <w:tabs>
          <w:tab w:val="num" w:pos="283"/>
        </w:tabs>
        <w:ind w:left="283" w:hanging="283"/>
      </w:pPr>
      <w:rPr>
        <w:rFonts w:ascii="Symbol" w:hAnsi="Symbol" w:cs="Symbol"/>
        <w:sz w:val="18"/>
        <w:szCs w:val="18"/>
      </w:rPr>
    </w:lvl>
    <w:lvl w:ilvl="1">
      <w:start w:val="1"/>
      <w:numFmt w:val="bullet"/>
      <w:lvlText w:val=""/>
      <w:lvlJc w:val="left"/>
      <w:pPr>
        <w:tabs>
          <w:tab w:val="num" w:pos="567"/>
        </w:tabs>
        <w:ind w:left="567" w:hanging="283"/>
      </w:pPr>
      <w:rPr>
        <w:rFonts w:ascii="Symbol" w:hAnsi="Symbol" w:cs="Symbol"/>
        <w:sz w:val="18"/>
        <w:szCs w:val="18"/>
      </w:rPr>
    </w:lvl>
    <w:lvl w:ilvl="2">
      <w:start w:val="1"/>
      <w:numFmt w:val="bullet"/>
      <w:lvlText w:val=""/>
      <w:lvlJc w:val="left"/>
      <w:pPr>
        <w:tabs>
          <w:tab w:val="num" w:pos="850"/>
        </w:tabs>
        <w:ind w:left="850" w:hanging="283"/>
      </w:pPr>
      <w:rPr>
        <w:rFonts w:ascii="Symbol" w:hAnsi="Symbol" w:cs="Symbol"/>
        <w:sz w:val="18"/>
        <w:szCs w:val="18"/>
      </w:rPr>
    </w:lvl>
    <w:lvl w:ilvl="3">
      <w:start w:val="1"/>
      <w:numFmt w:val="bullet"/>
      <w:lvlText w:val=""/>
      <w:lvlJc w:val="left"/>
      <w:pPr>
        <w:tabs>
          <w:tab w:val="num" w:pos="1134"/>
        </w:tabs>
        <w:ind w:left="1134" w:hanging="283"/>
      </w:pPr>
      <w:rPr>
        <w:rFonts w:ascii="Symbol" w:hAnsi="Symbol" w:cs="Symbol"/>
        <w:sz w:val="18"/>
        <w:szCs w:val="18"/>
      </w:rPr>
    </w:lvl>
    <w:lvl w:ilvl="4">
      <w:start w:val="1"/>
      <w:numFmt w:val="bullet"/>
      <w:lvlText w:val=""/>
      <w:lvlJc w:val="left"/>
      <w:pPr>
        <w:tabs>
          <w:tab w:val="num" w:pos="1417"/>
        </w:tabs>
        <w:ind w:left="1417" w:hanging="283"/>
      </w:pPr>
      <w:rPr>
        <w:rFonts w:ascii="Symbol" w:hAnsi="Symbol" w:cs="Symbol"/>
        <w:sz w:val="18"/>
        <w:szCs w:val="18"/>
      </w:rPr>
    </w:lvl>
    <w:lvl w:ilvl="5">
      <w:start w:val="1"/>
      <w:numFmt w:val="bullet"/>
      <w:lvlText w:val=""/>
      <w:lvlJc w:val="left"/>
      <w:pPr>
        <w:tabs>
          <w:tab w:val="num" w:pos="1701"/>
        </w:tabs>
        <w:ind w:left="1701" w:hanging="283"/>
      </w:pPr>
      <w:rPr>
        <w:rFonts w:ascii="Symbol" w:hAnsi="Symbol" w:cs="Symbol"/>
        <w:sz w:val="18"/>
        <w:szCs w:val="18"/>
      </w:rPr>
    </w:lvl>
    <w:lvl w:ilvl="6">
      <w:start w:val="1"/>
      <w:numFmt w:val="bullet"/>
      <w:lvlText w:val=""/>
      <w:lvlJc w:val="left"/>
      <w:pPr>
        <w:tabs>
          <w:tab w:val="num" w:pos="1984"/>
        </w:tabs>
        <w:ind w:left="1984" w:hanging="283"/>
      </w:pPr>
      <w:rPr>
        <w:rFonts w:ascii="Symbol" w:hAnsi="Symbol" w:cs="Symbol"/>
        <w:sz w:val="18"/>
        <w:szCs w:val="18"/>
      </w:rPr>
    </w:lvl>
    <w:lvl w:ilvl="7">
      <w:start w:val="1"/>
      <w:numFmt w:val="bullet"/>
      <w:lvlText w:val=""/>
      <w:lvlJc w:val="left"/>
      <w:pPr>
        <w:tabs>
          <w:tab w:val="num" w:pos="2268"/>
        </w:tabs>
        <w:ind w:left="2268" w:hanging="283"/>
      </w:pPr>
      <w:rPr>
        <w:rFonts w:ascii="Symbol" w:hAnsi="Symbol" w:cs="Symbol"/>
        <w:sz w:val="18"/>
        <w:szCs w:val="18"/>
      </w:rPr>
    </w:lvl>
    <w:lvl w:ilvl="8">
      <w:start w:val="1"/>
      <w:numFmt w:val="bullet"/>
      <w:lvlText w:val=""/>
      <w:lvlJc w:val="left"/>
      <w:pPr>
        <w:tabs>
          <w:tab w:val="num" w:pos="2551"/>
        </w:tabs>
        <w:ind w:left="2551" w:hanging="283"/>
      </w:pPr>
      <w:rPr>
        <w:rFonts w:ascii="Symbol" w:hAnsi="Symbol" w:cs="Symbol"/>
        <w:sz w:val="18"/>
        <w:szCs w:val="18"/>
      </w:rPr>
    </w:lvl>
  </w:abstractNum>
  <w:abstractNum w:abstractNumId="3">
    <w:nsid w:val="00000023"/>
    <w:multiLevelType w:val="multilevel"/>
    <w:tmpl w:val="00000023"/>
    <w:name w:val="WW8Num3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D1133C"/>
    <w:multiLevelType w:val="hybridMultilevel"/>
    <w:tmpl w:val="423ECEE4"/>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5">
    <w:nsid w:val="056948F5"/>
    <w:multiLevelType w:val="multilevel"/>
    <w:tmpl w:val="C20827CE"/>
    <w:lvl w:ilvl="0">
      <w:start w:val="1"/>
      <w:numFmt w:val="decimal"/>
      <w:pStyle w:val="Heading1"/>
      <w:lvlText w:val="%1."/>
      <w:lvlJc w:val="left"/>
      <w:pPr>
        <w:ind w:left="10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67C7F1C"/>
    <w:multiLevelType w:val="hybridMultilevel"/>
    <w:tmpl w:val="5DC0141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nsid w:val="0FC474D8"/>
    <w:multiLevelType w:val="hybridMultilevel"/>
    <w:tmpl w:val="FB1C1878"/>
    <w:lvl w:ilvl="0" w:tplc="E138CA90">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8">
    <w:nsid w:val="11466711"/>
    <w:multiLevelType w:val="hybridMultilevel"/>
    <w:tmpl w:val="8DB862C4"/>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9">
    <w:nsid w:val="1597052C"/>
    <w:multiLevelType w:val="hybridMultilevel"/>
    <w:tmpl w:val="2070CF1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0">
    <w:nsid w:val="165906B3"/>
    <w:multiLevelType w:val="hybridMultilevel"/>
    <w:tmpl w:val="0704A43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nsid w:val="172D5BE1"/>
    <w:multiLevelType w:val="hybridMultilevel"/>
    <w:tmpl w:val="2E221DDC"/>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2">
    <w:nsid w:val="1DA91299"/>
    <w:multiLevelType w:val="hybridMultilevel"/>
    <w:tmpl w:val="7C3A374E"/>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3">
    <w:nsid w:val="1F4E292C"/>
    <w:multiLevelType w:val="hybridMultilevel"/>
    <w:tmpl w:val="5422047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nsid w:val="26820630"/>
    <w:multiLevelType w:val="singleLevel"/>
    <w:tmpl w:val="04150001"/>
    <w:lvl w:ilvl="0">
      <w:start w:val="1"/>
      <w:numFmt w:val="bullet"/>
      <w:lvlText w:val=""/>
      <w:lvlJc w:val="left"/>
      <w:pPr>
        <w:ind w:left="720" w:hanging="360"/>
      </w:pPr>
      <w:rPr>
        <w:rFonts w:ascii="Symbol" w:hAnsi="Symbol" w:cs="Symbol" w:hint="default"/>
      </w:rPr>
    </w:lvl>
  </w:abstractNum>
  <w:abstractNum w:abstractNumId="15">
    <w:nsid w:val="28993E3B"/>
    <w:multiLevelType w:val="hybridMultilevel"/>
    <w:tmpl w:val="524A3DBE"/>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6">
    <w:nsid w:val="29E613CD"/>
    <w:multiLevelType w:val="hybridMultilevel"/>
    <w:tmpl w:val="8F30A0C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7">
    <w:nsid w:val="2B4E0C6C"/>
    <w:multiLevelType w:val="hybridMultilevel"/>
    <w:tmpl w:val="6F92AB98"/>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8">
    <w:nsid w:val="2B4F360B"/>
    <w:multiLevelType w:val="hybridMultilevel"/>
    <w:tmpl w:val="71C4C56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nsid w:val="2B9656D9"/>
    <w:multiLevelType w:val="hybridMultilevel"/>
    <w:tmpl w:val="3AA09DC2"/>
    <w:lvl w:ilvl="0" w:tplc="04150001">
      <w:start w:val="1"/>
      <w:numFmt w:val="bullet"/>
      <w:lvlText w:val=""/>
      <w:lvlJc w:val="left"/>
      <w:pPr>
        <w:ind w:left="786" w:hanging="360"/>
      </w:pPr>
      <w:rPr>
        <w:rFonts w:ascii="Symbol" w:hAnsi="Symbol" w:cs="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20">
    <w:nsid w:val="2D723300"/>
    <w:multiLevelType w:val="multilevel"/>
    <w:tmpl w:val="BA48033E"/>
    <w:lvl w:ilvl="0">
      <w:start w:val="1"/>
      <w:numFmt w:val="bullet"/>
      <w:pStyle w:val="bullet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2E4E1C3F"/>
    <w:multiLevelType w:val="hybridMultilevel"/>
    <w:tmpl w:val="C4EC486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2">
    <w:nsid w:val="306F4DE5"/>
    <w:multiLevelType w:val="hybridMultilevel"/>
    <w:tmpl w:val="FF82E4DA"/>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23">
    <w:nsid w:val="34CC3EC7"/>
    <w:multiLevelType w:val="multilevel"/>
    <w:tmpl w:val="55AC2C3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6F91E30"/>
    <w:multiLevelType w:val="hybridMultilevel"/>
    <w:tmpl w:val="897279D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5">
    <w:nsid w:val="37487841"/>
    <w:multiLevelType w:val="hybridMultilevel"/>
    <w:tmpl w:val="4CE42A44"/>
    <w:lvl w:ilvl="0" w:tplc="04150001">
      <w:start w:val="1"/>
      <w:numFmt w:val="bullet"/>
      <w:lvlText w:val=""/>
      <w:lvlJc w:val="left"/>
      <w:pPr>
        <w:ind w:left="1068" w:hanging="360"/>
      </w:pPr>
      <w:rPr>
        <w:rFonts w:ascii="Symbol" w:hAnsi="Symbol" w:cs="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26">
    <w:nsid w:val="37B143C4"/>
    <w:multiLevelType w:val="hybridMultilevel"/>
    <w:tmpl w:val="F9BEB2A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7">
    <w:nsid w:val="3DE113E0"/>
    <w:multiLevelType w:val="hybridMultilevel"/>
    <w:tmpl w:val="516632A0"/>
    <w:lvl w:ilvl="0" w:tplc="5EC41A0E">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3E0F00E2"/>
    <w:multiLevelType w:val="hybridMultilevel"/>
    <w:tmpl w:val="7C380E40"/>
    <w:lvl w:ilvl="0" w:tplc="E052520E">
      <w:start w:val="1"/>
      <w:numFmt w:val="lowerLetter"/>
      <w:lvlText w:val="%1)"/>
      <w:lvlJc w:val="left"/>
      <w:pPr>
        <w:ind w:left="936" w:hanging="360"/>
      </w:pPr>
      <w:rPr>
        <w:rFonts w:hint="default"/>
        <w:u w:val="single"/>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9">
    <w:nsid w:val="475B20C7"/>
    <w:multiLevelType w:val="hybridMultilevel"/>
    <w:tmpl w:val="353A7B6C"/>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0">
    <w:nsid w:val="485F2615"/>
    <w:multiLevelType w:val="hybridMultilevel"/>
    <w:tmpl w:val="4AEE1C8A"/>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1">
    <w:nsid w:val="4B5E2B94"/>
    <w:multiLevelType w:val="hybridMultilevel"/>
    <w:tmpl w:val="CD4A1030"/>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2">
    <w:nsid w:val="4C26112B"/>
    <w:multiLevelType w:val="hybridMultilevel"/>
    <w:tmpl w:val="EA9C091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3">
    <w:nsid w:val="4FF10490"/>
    <w:multiLevelType w:val="hybridMultilevel"/>
    <w:tmpl w:val="8054B2CC"/>
    <w:lvl w:ilvl="0" w:tplc="04150001">
      <w:start w:val="1"/>
      <w:numFmt w:val="bullet"/>
      <w:lvlText w:val=""/>
      <w:lvlJc w:val="left"/>
      <w:pPr>
        <w:ind w:left="1428" w:hanging="360"/>
      </w:pPr>
      <w:rPr>
        <w:rFonts w:ascii="Symbol" w:hAnsi="Symbol" w:cs="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cs="Wingdings" w:hint="default"/>
      </w:rPr>
    </w:lvl>
    <w:lvl w:ilvl="3" w:tplc="04150001" w:tentative="1">
      <w:start w:val="1"/>
      <w:numFmt w:val="bullet"/>
      <w:lvlText w:val=""/>
      <w:lvlJc w:val="left"/>
      <w:pPr>
        <w:ind w:left="3588" w:hanging="360"/>
      </w:pPr>
      <w:rPr>
        <w:rFonts w:ascii="Symbol" w:hAnsi="Symbol" w:cs="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cs="Wingdings" w:hint="default"/>
      </w:rPr>
    </w:lvl>
    <w:lvl w:ilvl="6" w:tplc="04150001" w:tentative="1">
      <w:start w:val="1"/>
      <w:numFmt w:val="bullet"/>
      <w:lvlText w:val=""/>
      <w:lvlJc w:val="left"/>
      <w:pPr>
        <w:ind w:left="5748" w:hanging="360"/>
      </w:pPr>
      <w:rPr>
        <w:rFonts w:ascii="Symbol" w:hAnsi="Symbol" w:cs="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cs="Wingdings" w:hint="default"/>
      </w:rPr>
    </w:lvl>
  </w:abstractNum>
  <w:abstractNum w:abstractNumId="34">
    <w:nsid w:val="515A40D8"/>
    <w:multiLevelType w:val="hybridMultilevel"/>
    <w:tmpl w:val="BE5C50B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89050DC"/>
    <w:multiLevelType w:val="hybridMultilevel"/>
    <w:tmpl w:val="A3963E8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6">
    <w:nsid w:val="59C05CB5"/>
    <w:multiLevelType w:val="hybridMultilevel"/>
    <w:tmpl w:val="91E0C42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7">
    <w:nsid w:val="5AA24366"/>
    <w:multiLevelType w:val="hybridMultilevel"/>
    <w:tmpl w:val="DF5EB85C"/>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38">
    <w:nsid w:val="5CD64903"/>
    <w:multiLevelType w:val="hybridMultilevel"/>
    <w:tmpl w:val="95E86B36"/>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nsid w:val="5D333AA5"/>
    <w:multiLevelType w:val="multilevel"/>
    <w:tmpl w:val="8DFA51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nsid w:val="5EA224A0"/>
    <w:multiLevelType w:val="hybridMultilevel"/>
    <w:tmpl w:val="965A7134"/>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41">
    <w:nsid w:val="63A631FA"/>
    <w:multiLevelType w:val="hybridMultilevel"/>
    <w:tmpl w:val="E22EA0D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2">
    <w:nsid w:val="640B358F"/>
    <w:multiLevelType w:val="hybridMultilevel"/>
    <w:tmpl w:val="83804CBA"/>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43">
    <w:nsid w:val="65DB3F57"/>
    <w:multiLevelType w:val="hybridMultilevel"/>
    <w:tmpl w:val="3684D9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4">
    <w:nsid w:val="65FE007A"/>
    <w:multiLevelType w:val="hybridMultilevel"/>
    <w:tmpl w:val="D716E2BE"/>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068" w:hanging="360"/>
      </w:pPr>
      <w:rPr>
        <w:rFonts w:ascii="Courier New" w:hAnsi="Courier New" w:cs="Courier New" w:hint="default"/>
      </w:rPr>
    </w:lvl>
    <w:lvl w:ilvl="2" w:tplc="04150005" w:tentative="1">
      <w:start w:val="1"/>
      <w:numFmt w:val="bullet"/>
      <w:lvlText w:val=""/>
      <w:lvlJc w:val="left"/>
      <w:pPr>
        <w:ind w:left="1788" w:hanging="360"/>
      </w:pPr>
      <w:rPr>
        <w:rFonts w:ascii="Wingdings" w:hAnsi="Wingdings" w:cs="Wingdings" w:hint="default"/>
      </w:rPr>
    </w:lvl>
    <w:lvl w:ilvl="3" w:tplc="04150001" w:tentative="1">
      <w:start w:val="1"/>
      <w:numFmt w:val="bullet"/>
      <w:lvlText w:val=""/>
      <w:lvlJc w:val="left"/>
      <w:pPr>
        <w:ind w:left="2508" w:hanging="360"/>
      </w:pPr>
      <w:rPr>
        <w:rFonts w:ascii="Symbol" w:hAnsi="Symbol" w:cs="Symbol" w:hint="default"/>
      </w:rPr>
    </w:lvl>
    <w:lvl w:ilvl="4" w:tplc="04150003" w:tentative="1">
      <w:start w:val="1"/>
      <w:numFmt w:val="bullet"/>
      <w:lvlText w:val="o"/>
      <w:lvlJc w:val="left"/>
      <w:pPr>
        <w:ind w:left="3228" w:hanging="360"/>
      </w:pPr>
      <w:rPr>
        <w:rFonts w:ascii="Courier New" w:hAnsi="Courier New" w:cs="Courier New" w:hint="default"/>
      </w:rPr>
    </w:lvl>
    <w:lvl w:ilvl="5" w:tplc="04150005" w:tentative="1">
      <w:start w:val="1"/>
      <w:numFmt w:val="bullet"/>
      <w:lvlText w:val=""/>
      <w:lvlJc w:val="left"/>
      <w:pPr>
        <w:ind w:left="3948" w:hanging="360"/>
      </w:pPr>
      <w:rPr>
        <w:rFonts w:ascii="Wingdings" w:hAnsi="Wingdings" w:cs="Wingdings" w:hint="default"/>
      </w:rPr>
    </w:lvl>
    <w:lvl w:ilvl="6" w:tplc="04150001" w:tentative="1">
      <w:start w:val="1"/>
      <w:numFmt w:val="bullet"/>
      <w:lvlText w:val=""/>
      <w:lvlJc w:val="left"/>
      <w:pPr>
        <w:ind w:left="4668" w:hanging="360"/>
      </w:pPr>
      <w:rPr>
        <w:rFonts w:ascii="Symbol" w:hAnsi="Symbol" w:cs="Symbol" w:hint="default"/>
      </w:rPr>
    </w:lvl>
    <w:lvl w:ilvl="7" w:tplc="04150003" w:tentative="1">
      <w:start w:val="1"/>
      <w:numFmt w:val="bullet"/>
      <w:lvlText w:val="o"/>
      <w:lvlJc w:val="left"/>
      <w:pPr>
        <w:ind w:left="5388" w:hanging="360"/>
      </w:pPr>
      <w:rPr>
        <w:rFonts w:ascii="Courier New" w:hAnsi="Courier New" w:cs="Courier New" w:hint="default"/>
      </w:rPr>
    </w:lvl>
    <w:lvl w:ilvl="8" w:tplc="04150005" w:tentative="1">
      <w:start w:val="1"/>
      <w:numFmt w:val="bullet"/>
      <w:lvlText w:val=""/>
      <w:lvlJc w:val="left"/>
      <w:pPr>
        <w:ind w:left="6108" w:hanging="360"/>
      </w:pPr>
      <w:rPr>
        <w:rFonts w:ascii="Wingdings" w:hAnsi="Wingdings" w:cs="Wingdings" w:hint="default"/>
      </w:rPr>
    </w:lvl>
  </w:abstractNum>
  <w:abstractNum w:abstractNumId="45">
    <w:nsid w:val="6ED36059"/>
    <w:multiLevelType w:val="hybridMultilevel"/>
    <w:tmpl w:val="F348D28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6">
    <w:nsid w:val="71286A7F"/>
    <w:multiLevelType w:val="hybridMultilevel"/>
    <w:tmpl w:val="6F241036"/>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47">
    <w:nsid w:val="713A071D"/>
    <w:multiLevelType w:val="hybridMultilevel"/>
    <w:tmpl w:val="7ACEC1C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8">
    <w:nsid w:val="72DA75B6"/>
    <w:multiLevelType w:val="hybridMultilevel"/>
    <w:tmpl w:val="5D4CC2C4"/>
    <w:lvl w:ilvl="0" w:tplc="04150001">
      <w:start w:val="1"/>
      <w:numFmt w:val="bullet"/>
      <w:lvlText w:val=""/>
      <w:lvlJc w:val="left"/>
      <w:pPr>
        <w:ind w:left="786" w:hanging="360"/>
      </w:pPr>
      <w:rPr>
        <w:rFonts w:ascii="Symbol" w:hAnsi="Symbol" w:cs="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49">
    <w:nsid w:val="749C57D6"/>
    <w:multiLevelType w:val="hybridMultilevel"/>
    <w:tmpl w:val="8E3ACCAC"/>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50">
    <w:nsid w:val="769633A6"/>
    <w:multiLevelType w:val="hybridMultilevel"/>
    <w:tmpl w:val="C4F6A28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1">
    <w:nsid w:val="7FB81AA4"/>
    <w:multiLevelType w:val="hybridMultilevel"/>
    <w:tmpl w:val="83966FA2"/>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num w:numId="1">
    <w:abstractNumId w:val="20"/>
  </w:num>
  <w:num w:numId="2">
    <w:abstractNumId w:val="11"/>
  </w:num>
  <w:num w:numId="3">
    <w:abstractNumId w:val="47"/>
  </w:num>
  <w:num w:numId="4">
    <w:abstractNumId w:val="10"/>
  </w:num>
  <w:num w:numId="5">
    <w:abstractNumId w:val="50"/>
  </w:num>
  <w:num w:numId="6">
    <w:abstractNumId w:val="42"/>
  </w:num>
  <w:num w:numId="7">
    <w:abstractNumId w:val="51"/>
  </w:num>
  <w:num w:numId="8">
    <w:abstractNumId w:val="16"/>
  </w:num>
  <w:num w:numId="9">
    <w:abstractNumId w:val="17"/>
  </w:num>
  <w:num w:numId="10">
    <w:abstractNumId w:val="25"/>
  </w:num>
  <w:num w:numId="11">
    <w:abstractNumId w:val="49"/>
  </w:num>
  <w:num w:numId="12">
    <w:abstractNumId w:val="8"/>
  </w:num>
  <w:num w:numId="13">
    <w:abstractNumId w:val="15"/>
  </w:num>
  <w:num w:numId="14">
    <w:abstractNumId w:val="41"/>
  </w:num>
  <w:num w:numId="15">
    <w:abstractNumId w:val="48"/>
  </w:num>
  <w:num w:numId="16">
    <w:abstractNumId w:val="4"/>
  </w:num>
  <w:num w:numId="17">
    <w:abstractNumId w:val="46"/>
  </w:num>
  <w:num w:numId="18">
    <w:abstractNumId w:val="21"/>
  </w:num>
  <w:num w:numId="19">
    <w:abstractNumId w:val="45"/>
  </w:num>
  <w:num w:numId="20">
    <w:abstractNumId w:val="44"/>
  </w:num>
  <w:num w:numId="21">
    <w:abstractNumId w:val="32"/>
  </w:num>
  <w:num w:numId="22">
    <w:abstractNumId w:val="6"/>
  </w:num>
  <w:num w:numId="23">
    <w:abstractNumId w:val="36"/>
  </w:num>
  <w:num w:numId="24">
    <w:abstractNumId w:val="39"/>
  </w:num>
  <w:num w:numId="25">
    <w:abstractNumId w:val="23"/>
  </w:num>
  <w:num w:numId="26">
    <w:abstractNumId w:val="5"/>
  </w:num>
  <w:num w:numId="27">
    <w:abstractNumId w:val="33"/>
  </w:num>
  <w:num w:numId="28">
    <w:abstractNumId w:val="43"/>
  </w:num>
  <w:num w:numId="29">
    <w:abstractNumId w:val="29"/>
  </w:num>
  <w:num w:numId="30">
    <w:abstractNumId w:val="30"/>
  </w:num>
  <w:num w:numId="31">
    <w:abstractNumId w:val="12"/>
  </w:num>
  <w:num w:numId="32">
    <w:abstractNumId w:val="37"/>
  </w:num>
  <w:num w:numId="33">
    <w:abstractNumId w:val="31"/>
  </w:num>
  <w:num w:numId="34">
    <w:abstractNumId w:val="40"/>
  </w:num>
  <w:num w:numId="35">
    <w:abstractNumId w:val="13"/>
  </w:num>
  <w:num w:numId="36">
    <w:abstractNumId w:val="28"/>
  </w:num>
  <w:num w:numId="37">
    <w:abstractNumId w:val="22"/>
  </w:num>
  <w:num w:numId="38">
    <w:abstractNumId w:val="35"/>
  </w:num>
  <w:num w:numId="39">
    <w:abstractNumId w:val="19"/>
  </w:num>
  <w:num w:numId="40">
    <w:abstractNumId w:val="24"/>
  </w:num>
  <w:num w:numId="41">
    <w:abstractNumId w:val="7"/>
  </w:num>
  <w:num w:numId="42">
    <w:abstractNumId w:val="0"/>
  </w:num>
  <w:num w:numId="43">
    <w:abstractNumId w:val="27"/>
  </w:num>
  <w:num w:numId="44">
    <w:abstractNumId w:val="14"/>
  </w:num>
  <w:num w:numId="45">
    <w:abstractNumId w:val="2"/>
  </w:num>
  <w:num w:numId="46">
    <w:abstractNumId w:val="9"/>
  </w:num>
  <w:num w:numId="47">
    <w:abstractNumId w:val="26"/>
  </w:num>
  <w:num w:numId="48">
    <w:abstractNumId w:val="18"/>
  </w:num>
  <w:num w:numId="49">
    <w:abstractNumId w:val="34"/>
  </w:num>
  <w:num w:numId="5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rawingGridHorizontalSpacing w:val="110"/>
  <w:displayHorizontalDrawingGridEvery w:val="2"/>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FF5"/>
    <w:rsid w:val="000006B6"/>
    <w:rsid w:val="000024FB"/>
    <w:rsid w:val="00002A1C"/>
    <w:rsid w:val="00003266"/>
    <w:rsid w:val="00005E19"/>
    <w:rsid w:val="000130ED"/>
    <w:rsid w:val="00021099"/>
    <w:rsid w:val="00055ABE"/>
    <w:rsid w:val="00057DAD"/>
    <w:rsid w:val="00061B54"/>
    <w:rsid w:val="0006587F"/>
    <w:rsid w:val="0007643A"/>
    <w:rsid w:val="00081A30"/>
    <w:rsid w:val="00083F82"/>
    <w:rsid w:val="0008439F"/>
    <w:rsid w:val="00085227"/>
    <w:rsid w:val="00085832"/>
    <w:rsid w:val="000911F5"/>
    <w:rsid w:val="000918FD"/>
    <w:rsid w:val="000A541E"/>
    <w:rsid w:val="000C116D"/>
    <w:rsid w:val="000C5691"/>
    <w:rsid w:val="000E20DA"/>
    <w:rsid w:val="0010574A"/>
    <w:rsid w:val="00107616"/>
    <w:rsid w:val="00113E52"/>
    <w:rsid w:val="00123377"/>
    <w:rsid w:val="00130FD1"/>
    <w:rsid w:val="00142048"/>
    <w:rsid w:val="00145307"/>
    <w:rsid w:val="001535AF"/>
    <w:rsid w:val="00156D5C"/>
    <w:rsid w:val="001603CC"/>
    <w:rsid w:val="001659D9"/>
    <w:rsid w:val="00173DB0"/>
    <w:rsid w:val="00173F64"/>
    <w:rsid w:val="00174B64"/>
    <w:rsid w:val="00177167"/>
    <w:rsid w:val="00191642"/>
    <w:rsid w:val="0019557E"/>
    <w:rsid w:val="001A2695"/>
    <w:rsid w:val="001A3881"/>
    <w:rsid w:val="001A5ED4"/>
    <w:rsid w:val="001A6C89"/>
    <w:rsid w:val="001B2384"/>
    <w:rsid w:val="001B7474"/>
    <w:rsid w:val="001C16AA"/>
    <w:rsid w:val="001C3D5F"/>
    <w:rsid w:val="001C4A40"/>
    <w:rsid w:val="001D76D3"/>
    <w:rsid w:val="001E14B8"/>
    <w:rsid w:val="001E5678"/>
    <w:rsid w:val="001F4F6B"/>
    <w:rsid w:val="00200CA1"/>
    <w:rsid w:val="00211798"/>
    <w:rsid w:val="00214D88"/>
    <w:rsid w:val="0021758E"/>
    <w:rsid w:val="002224BC"/>
    <w:rsid w:val="002313A7"/>
    <w:rsid w:val="002372C1"/>
    <w:rsid w:val="002450C6"/>
    <w:rsid w:val="0025100E"/>
    <w:rsid w:val="00263AB9"/>
    <w:rsid w:val="00267168"/>
    <w:rsid w:val="00270563"/>
    <w:rsid w:val="00276191"/>
    <w:rsid w:val="002B0DC4"/>
    <w:rsid w:val="002B122F"/>
    <w:rsid w:val="002B2328"/>
    <w:rsid w:val="002C1C79"/>
    <w:rsid w:val="002C6ABE"/>
    <w:rsid w:val="002D0007"/>
    <w:rsid w:val="002D301E"/>
    <w:rsid w:val="002D7D09"/>
    <w:rsid w:val="002D7F8F"/>
    <w:rsid w:val="002E17A6"/>
    <w:rsid w:val="002E4E54"/>
    <w:rsid w:val="002E66DC"/>
    <w:rsid w:val="002F7AFF"/>
    <w:rsid w:val="00302A3C"/>
    <w:rsid w:val="00323921"/>
    <w:rsid w:val="00326DB5"/>
    <w:rsid w:val="00331AE5"/>
    <w:rsid w:val="003403B4"/>
    <w:rsid w:val="003632FB"/>
    <w:rsid w:val="00363E6B"/>
    <w:rsid w:val="00370E98"/>
    <w:rsid w:val="00371244"/>
    <w:rsid w:val="00371247"/>
    <w:rsid w:val="00375495"/>
    <w:rsid w:val="003803B3"/>
    <w:rsid w:val="003A2EEC"/>
    <w:rsid w:val="003D1ACC"/>
    <w:rsid w:val="003D1C33"/>
    <w:rsid w:val="003D25D2"/>
    <w:rsid w:val="003D3E54"/>
    <w:rsid w:val="003E5D83"/>
    <w:rsid w:val="00403112"/>
    <w:rsid w:val="004034E3"/>
    <w:rsid w:val="004048C5"/>
    <w:rsid w:val="0040493D"/>
    <w:rsid w:val="00405DDD"/>
    <w:rsid w:val="00406796"/>
    <w:rsid w:val="004306F2"/>
    <w:rsid w:val="00432231"/>
    <w:rsid w:val="00435C05"/>
    <w:rsid w:val="0043678A"/>
    <w:rsid w:val="00441CD5"/>
    <w:rsid w:val="00444C8C"/>
    <w:rsid w:val="00447A37"/>
    <w:rsid w:val="00453149"/>
    <w:rsid w:val="00455E9E"/>
    <w:rsid w:val="004619E3"/>
    <w:rsid w:val="00462195"/>
    <w:rsid w:val="004634B8"/>
    <w:rsid w:val="004637AF"/>
    <w:rsid w:val="00472F3F"/>
    <w:rsid w:val="00473A15"/>
    <w:rsid w:val="00475FB8"/>
    <w:rsid w:val="00485435"/>
    <w:rsid w:val="00487371"/>
    <w:rsid w:val="004932A4"/>
    <w:rsid w:val="00494E4F"/>
    <w:rsid w:val="00496CDF"/>
    <w:rsid w:val="004975DD"/>
    <w:rsid w:val="004A0206"/>
    <w:rsid w:val="004A2339"/>
    <w:rsid w:val="004B426A"/>
    <w:rsid w:val="004B5542"/>
    <w:rsid w:val="004B700A"/>
    <w:rsid w:val="004C46CD"/>
    <w:rsid w:val="004C71BE"/>
    <w:rsid w:val="00511684"/>
    <w:rsid w:val="005201F5"/>
    <w:rsid w:val="005205C7"/>
    <w:rsid w:val="005257E9"/>
    <w:rsid w:val="0052690B"/>
    <w:rsid w:val="00533DE5"/>
    <w:rsid w:val="005366BD"/>
    <w:rsid w:val="00545FC4"/>
    <w:rsid w:val="00546BC9"/>
    <w:rsid w:val="0055004B"/>
    <w:rsid w:val="005500D9"/>
    <w:rsid w:val="00552EA6"/>
    <w:rsid w:val="005620B0"/>
    <w:rsid w:val="00563997"/>
    <w:rsid w:val="0056765B"/>
    <w:rsid w:val="00574446"/>
    <w:rsid w:val="00582592"/>
    <w:rsid w:val="00582B31"/>
    <w:rsid w:val="00587080"/>
    <w:rsid w:val="00595247"/>
    <w:rsid w:val="005979E8"/>
    <w:rsid w:val="005A5944"/>
    <w:rsid w:val="005B216C"/>
    <w:rsid w:val="005C36CA"/>
    <w:rsid w:val="005D4372"/>
    <w:rsid w:val="005E167E"/>
    <w:rsid w:val="006103E3"/>
    <w:rsid w:val="00613BE7"/>
    <w:rsid w:val="00626A41"/>
    <w:rsid w:val="0064490D"/>
    <w:rsid w:val="00645B36"/>
    <w:rsid w:val="0064639B"/>
    <w:rsid w:val="0065745F"/>
    <w:rsid w:val="00664E40"/>
    <w:rsid w:val="00666588"/>
    <w:rsid w:val="006732B5"/>
    <w:rsid w:val="00676B97"/>
    <w:rsid w:val="00677272"/>
    <w:rsid w:val="006A0F90"/>
    <w:rsid w:val="006A14C6"/>
    <w:rsid w:val="006A2BB9"/>
    <w:rsid w:val="006B29B4"/>
    <w:rsid w:val="006C0259"/>
    <w:rsid w:val="006D0C45"/>
    <w:rsid w:val="006E2520"/>
    <w:rsid w:val="006E395D"/>
    <w:rsid w:val="006E687A"/>
    <w:rsid w:val="006F7AEE"/>
    <w:rsid w:val="00702CFC"/>
    <w:rsid w:val="00704F77"/>
    <w:rsid w:val="00711C27"/>
    <w:rsid w:val="00714CA5"/>
    <w:rsid w:val="00715885"/>
    <w:rsid w:val="007163F9"/>
    <w:rsid w:val="007174F6"/>
    <w:rsid w:val="00721A59"/>
    <w:rsid w:val="0072522C"/>
    <w:rsid w:val="0072675E"/>
    <w:rsid w:val="00744305"/>
    <w:rsid w:val="007649E5"/>
    <w:rsid w:val="007679F2"/>
    <w:rsid w:val="007A4802"/>
    <w:rsid w:val="007B223B"/>
    <w:rsid w:val="007B31F6"/>
    <w:rsid w:val="007B3763"/>
    <w:rsid w:val="007B4586"/>
    <w:rsid w:val="007B4B27"/>
    <w:rsid w:val="007C08DE"/>
    <w:rsid w:val="007C5DC4"/>
    <w:rsid w:val="007C65A2"/>
    <w:rsid w:val="007D1A0B"/>
    <w:rsid w:val="007D7A76"/>
    <w:rsid w:val="007E16FF"/>
    <w:rsid w:val="007E4584"/>
    <w:rsid w:val="007E698A"/>
    <w:rsid w:val="007E6A0F"/>
    <w:rsid w:val="0080052A"/>
    <w:rsid w:val="00823229"/>
    <w:rsid w:val="00840705"/>
    <w:rsid w:val="00845465"/>
    <w:rsid w:val="00855BED"/>
    <w:rsid w:val="008609F4"/>
    <w:rsid w:val="008665B9"/>
    <w:rsid w:val="008665BF"/>
    <w:rsid w:val="00866F58"/>
    <w:rsid w:val="00871293"/>
    <w:rsid w:val="00876191"/>
    <w:rsid w:val="00882A83"/>
    <w:rsid w:val="008B756F"/>
    <w:rsid w:val="008C5ECC"/>
    <w:rsid w:val="008C6123"/>
    <w:rsid w:val="008D7CBE"/>
    <w:rsid w:val="008E08A9"/>
    <w:rsid w:val="008F0D1E"/>
    <w:rsid w:val="008F3607"/>
    <w:rsid w:val="008F3C10"/>
    <w:rsid w:val="008F3EAE"/>
    <w:rsid w:val="008F5D5F"/>
    <w:rsid w:val="009010FB"/>
    <w:rsid w:val="00904B1E"/>
    <w:rsid w:val="009304FD"/>
    <w:rsid w:val="0093161F"/>
    <w:rsid w:val="00940DD7"/>
    <w:rsid w:val="0095110D"/>
    <w:rsid w:val="0095228A"/>
    <w:rsid w:val="009573F8"/>
    <w:rsid w:val="00960B2C"/>
    <w:rsid w:val="00962A85"/>
    <w:rsid w:val="0097046E"/>
    <w:rsid w:val="0097285B"/>
    <w:rsid w:val="009731B7"/>
    <w:rsid w:val="009752DD"/>
    <w:rsid w:val="00983BE5"/>
    <w:rsid w:val="00986013"/>
    <w:rsid w:val="00990F6C"/>
    <w:rsid w:val="009937D5"/>
    <w:rsid w:val="009955DC"/>
    <w:rsid w:val="009A44A5"/>
    <w:rsid w:val="009A471E"/>
    <w:rsid w:val="009A5C72"/>
    <w:rsid w:val="009A62BE"/>
    <w:rsid w:val="009A7205"/>
    <w:rsid w:val="009C3898"/>
    <w:rsid w:val="009C739E"/>
    <w:rsid w:val="009D0157"/>
    <w:rsid w:val="009D05B7"/>
    <w:rsid w:val="009D3D8B"/>
    <w:rsid w:val="009E50FF"/>
    <w:rsid w:val="00A00958"/>
    <w:rsid w:val="00A11B49"/>
    <w:rsid w:val="00A11F39"/>
    <w:rsid w:val="00A139C5"/>
    <w:rsid w:val="00A17B49"/>
    <w:rsid w:val="00A26640"/>
    <w:rsid w:val="00A27094"/>
    <w:rsid w:val="00A37994"/>
    <w:rsid w:val="00A40A89"/>
    <w:rsid w:val="00A41617"/>
    <w:rsid w:val="00A47D66"/>
    <w:rsid w:val="00A54335"/>
    <w:rsid w:val="00A55F02"/>
    <w:rsid w:val="00A64DBF"/>
    <w:rsid w:val="00A656A4"/>
    <w:rsid w:val="00A67CE0"/>
    <w:rsid w:val="00A715F1"/>
    <w:rsid w:val="00A7386D"/>
    <w:rsid w:val="00A77D6B"/>
    <w:rsid w:val="00A85BF5"/>
    <w:rsid w:val="00AA2B59"/>
    <w:rsid w:val="00AA2C1D"/>
    <w:rsid w:val="00AA50CC"/>
    <w:rsid w:val="00AC0450"/>
    <w:rsid w:val="00AC2762"/>
    <w:rsid w:val="00AD4B96"/>
    <w:rsid w:val="00AD7A9D"/>
    <w:rsid w:val="00AE16C7"/>
    <w:rsid w:val="00AE4311"/>
    <w:rsid w:val="00AF495D"/>
    <w:rsid w:val="00AF55C6"/>
    <w:rsid w:val="00AF69CE"/>
    <w:rsid w:val="00AF6F0D"/>
    <w:rsid w:val="00B064BC"/>
    <w:rsid w:val="00B069B0"/>
    <w:rsid w:val="00B20A6D"/>
    <w:rsid w:val="00B31F64"/>
    <w:rsid w:val="00B3612C"/>
    <w:rsid w:val="00B36FF5"/>
    <w:rsid w:val="00B47F58"/>
    <w:rsid w:val="00B51334"/>
    <w:rsid w:val="00B520C4"/>
    <w:rsid w:val="00B52760"/>
    <w:rsid w:val="00B540E4"/>
    <w:rsid w:val="00B542D0"/>
    <w:rsid w:val="00B63054"/>
    <w:rsid w:val="00B81E6C"/>
    <w:rsid w:val="00B849B2"/>
    <w:rsid w:val="00B85AA7"/>
    <w:rsid w:val="00B9720F"/>
    <w:rsid w:val="00BA1234"/>
    <w:rsid w:val="00BA762C"/>
    <w:rsid w:val="00BB0C1E"/>
    <w:rsid w:val="00BB3ED8"/>
    <w:rsid w:val="00BC2F10"/>
    <w:rsid w:val="00BC592A"/>
    <w:rsid w:val="00BC5F33"/>
    <w:rsid w:val="00BE2871"/>
    <w:rsid w:val="00BE2DB7"/>
    <w:rsid w:val="00BE5D5E"/>
    <w:rsid w:val="00BE7DD9"/>
    <w:rsid w:val="00BF01DC"/>
    <w:rsid w:val="00BF5C02"/>
    <w:rsid w:val="00C11869"/>
    <w:rsid w:val="00C12989"/>
    <w:rsid w:val="00C12B74"/>
    <w:rsid w:val="00C26666"/>
    <w:rsid w:val="00C26E4F"/>
    <w:rsid w:val="00C321EA"/>
    <w:rsid w:val="00C32C10"/>
    <w:rsid w:val="00C34D97"/>
    <w:rsid w:val="00C353E5"/>
    <w:rsid w:val="00C46109"/>
    <w:rsid w:val="00C46FAF"/>
    <w:rsid w:val="00C53866"/>
    <w:rsid w:val="00C55F42"/>
    <w:rsid w:val="00C5758F"/>
    <w:rsid w:val="00C6617D"/>
    <w:rsid w:val="00C661A7"/>
    <w:rsid w:val="00C70FA5"/>
    <w:rsid w:val="00C71999"/>
    <w:rsid w:val="00C74A55"/>
    <w:rsid w:val="00C812BF"/>
    <w:rsid w:val="00C85AD3"/>
    <w:rsid w:val="00C87F99"/>
    <w:rsid w:val="00C97261"/>
    <w:rsid w:val="00C975AC"/>
    <w:rsid w:val="00CA0D87"/>
    <w:rsid w:val="00CA1463"/>
    <w:rsid w:val="00CA290D"/>
    <w:rsid w:val="00CA6F20"/>
    <w:rsid w:val="00CB490D"/>
    <w:rsid w:val="00CC2044"/>
    <w:rsid w:val="00CC5274"/>
    <w:rsid w:val="00CD2740"/>
    <w:rsid w:val="00CD3FD0"/>
    <w:rsid w:val="00CE4FA0"/>
    <w:rsid w:val="00CE7D1A"/>
    <w:rsid w:val="00CF42BD"/>
    <w:rsid w:val="00D11248"/>
    <w:rsid w:val="00D12BA7"/>
    <w:rsid w:val="00D13304"/>
    <w:rsid w:val="00D13EFF"/>
    <w:rsid w:val="00D3021E"/>
    <w:rsid w:val="00D400D2"/>
    <w:rsid w:val="00D40C9E"/>
    <w:rsid w:val="00D411BC"/>
    <w:rsid w:val="00D4482C"/>
    <w:rsid w:val="00D51095"/>
    <w:rsid w:val="00D55779"/>
    <w:rsid w:val="00D57E78"/>
    <w:rsid w:val="00D6502B"/>
    <w:rsid w:val="00D753FC"/>
    <w:rsid w:val="00D76B5D"/>
    <w:rsid w:val="00D77B6F"/>
    <w:rsid w:val="00D81F82"/>
    <w:rsid w:val="00D85504"/>
    <w:rsid w:val="00D94DCE"/>
    <w:rsid w:val="00D97E08"/>
    <w:rsid w:val="00DB00D6"/>
    <w:rsid w:val="00DD15CF"/>
    <w:rsid w:val="00DE046C"/>
    <w:rsid w:val="00DF3522"/>
    <w:rsid w:val="00E0340E"/>
    <w:rsid w:val="00E042FF"/>
    <w:rsid w:val="00E13161"/>
    <w:rsid w:val="00E13A21"/>
    <w:rsid w:val="00E1725D"/>
    <w:rsid w:val="00E252E6"/>
    <w:rsid w:val="00E26B36"/>
    <w:rsid w:val="00E30CC3"/>
    <w:rsid w:val="00E34092"/>
    <w:rsid w:val="00E41747"/>
    <w:rsid w:val="00E4181C"/>
    <w:rsid w:val="00E44A1C"/>
    <w:rsid w:val="00E53535"/>
    <w:rsid w:val="00E654FF"/>
    <w:rsid w:val="00E65EF1"/>
    <w:rsid w:val="00E7075E"/>
    <w:rsid w:val="00E73903"/>
    <w:rsid w:val="00E7782F"/>
    <w:rsid w:val="00E83A0A"/>
    <w:rsid w:val="00E933BE"/>
    <w:rsid w:val="00E96879"/>
    <w:rsid w:val="00EA0189"/>
    <w:rsid w:val="00EB07A5"/>
    <w:rsid w:val="00EB0864"/>
    <w:rsid w:val="00EB4DA6"/>
    <w:rsid w:val="00EC3778"/>
    <w:rsid w:val="00EC451B"/>
    <w:rsid w:val="00EC61BF"/>
    <w:rsid w:val="00ED5040"/>
    <w:rsid w:val="00ED5BC5"/>
    <w:rsid w:val="00ED5F0A"/>
    <w:rsid w:val="00EE5623"/>
    <w:rsid w:val="00F2350C"/>
    <w:rsid w:val="00F258F6"/>
    <w:rsid w:val="00F2738F"/>
    <w:rsid w:val="00F278D3"/>
    <w:rsid w:val="00F30401"/>
    <w:rsid w:val="00F352A6"/>
    <w:rsid w:val="00F369A9"/>
    <w:rsid w:val="00F45395"/>
    <w:rsid w:val="00F459F8"/>
    <w:rsid w:val="00F5277A"/>
    <w:rsid w:val="00F53271"/>
    <w:rsid w:val="00F63084"/>
    <w:rsid w:val="00F630DA"/>
    <w:rsid w:val="00F63F37"/>
    <w:rsid w:val="00F67341"/>
    <w:rsid w:val="00F70D26"/>
    <w:rsid w:val="00F92E7B"/>
    <w:rsid w:val="00FA27AA"/>
    <w:rsid w:val="00FA5A67"/>
    <w:rsid w:val="00FA7A7D"/>
    <w:rsid w:val="00FC2746"/>
    <w:rsid w:val="00FD37F1"/>
    <w:rsid w:val="00FD56B4"/>
    <w:rsid w:val="00FD76F8"/>
    <w:rsid w:val="00FF483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E654FF"/>
    <w:pPr>
      <w:spacing w:after="120" w:line="360" w:lineRule="auto"/>
      <w:jc w:val="both"/>
    </w:pPr>
    <w:rPr>
      <w:rFonts w:ascii="Arial" w:hAnsi="Arial" w:cs="Arial"/>
      <w:color w:val="000000"/>
      <w:sz w:val="24"/>
      <w:szCs w:val="24"/>
      <w:lang w:eastAsia="en-US"/>
    </w:rPr>
  </w:style>
  <w:style w:type="paragraph" w:styleId="Heading1">
    <w:name w:val="heading 1"/>
    <w:basedOn w:val="Normal"/>
    <w:next w:val="Normal"/>
    <w:link w:val="Heading1Char"/>
    <w:autoRedefine/>
    <w:uiPriority w:val="99"/>
    <w:qFormat/>
    <w:rsid w:val="00EE5623"/>
    <w:pPr>
      <w:keepNext/>
      <w:keepLines/>
      <w:numPr>
        <w:numId w:val="26"/>
      </w:numPr>
      <w:spacing w:before="480" w:after="240"/>
      <w:ind w:left="720"/>
      <w:outlineLvl w:val="0"/>
    </w:pPr>
    <w:rPr>
      <w:rFonts w:eastAsia="Times New Roman"/>
      <w:b/>
      <w:bCs/>
      <w:sz w:val="28"/>
      <w:szCs w:val="28"/>
    </w:rPr>
  </w:style>
  <w:style w:type="paragraph" w:styleId="Heading2">
    <w:name w:val="heading 2"/>
    <w:basedOn w:val="Normal"/>
    <w:next w:val="Normal"/>
    <w:link w:val="Heading2Char"/>
    <w:autoRedefine/>
    <w:uiPriority w:val="99"/>
    <w:qFormat/>
    <w:rsid w:val="00CB490D"/>
    <w:pPr>
      <w:keepNext/>
      <w:keepLines/>
      <w:spacing w:before="200" w:after="240"/>
      <w:ind w:left="851" w:hanging="491"/>
      <w:outlineLvl w:val="1"/>
    </w:pPr>
    <w:rPr>
      <w:rFonts w:eastAsia="Times New Roman"/>
      <w:b/>
      <w:bCs/>
    </w:rPr>
  </w:style>
  <w:style w:type="paragraph" w:styleId="Heading3">
    <w:name w:val="heading 3"/>
    <w:basedOn w:val="Normal"/>
    <w:next w:val="Normal"/>
    <w:link w:val="Heading3Char"/>
    <w:autoRedefine/>
    <w:uiPriority w:val="99"/>
    <w:qFormat/>
    <w:rsid w:val="00714CA5"/>
    <w:pPr>
      <w:keepNext/>
      <w:keepLines/>
      <w:numPr>
        <w:ilvl w:val="2"/>
        <w:numId w:val="24"/>
      </w:numPr>
      <w:spacing w:before="200" w:after="240"/>
      <w:outlineLvl w:val="2"/>
    </w:pPr>
    <w:rPr>
      <w:rFonts w:eastAsia="Times New Roman"/>
      <w:b/>
      <w:bCs/>
    </w:rPr>
  </w:style>
  <w:style w:type="paragraph" w:styleId="Heading4">
    <w:name w:val="heading 4"/>
    <w:basedOn w:val="Normal"/>
    <w:next w:val="Normal"/>
    <w:link w:val="Heading4Char"/>
    <w:uiPriority w:val="99"/>
    <w:qFormat/>
    <w:rsid w:val="00511684"/>
    <w:pPr>
      <w:keepNext/>
      <w:keepLines/>
      <w:numPr>
        <w:ilvl w:val="3"/>
        <w:numId w:val="24"/>
      </w:numPr>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511684"/>
    <w:pPr>
      <w:keepNext/>
      <w:keepLines/>
      <w:numPr>
        <w:ilvl w:val="4"/>
        <w:numId w:val="24"/>
      </w:numPr>
      <w:spacing w:before="200" w:after="0"/>
      <w:outlineLvl w:val="4"/>
    </w:pPr>
    <w:rPr>
      <w:rFonts w:ascii="Cambria" w:eastAsia="Times New Roman" w:hAnsi="Cambria" w:cs="Cambria"/>
      <w:color w:val="243F60"/>
    </w:rPr>
  </w:style>
  <w:style w:type="paragraph" w:styleId="Heading6">
    <w:name w:val="heading 6"/>
    <w:basedOn w:val="Normal"/>
    <w:next w:val="Normal"/>
    <w:link w:val="Heading6Char"/>
    <w:uiPriority w:val="99"/>
    <w:qFormat/>
    <w:rsid w:val="00511684"/>
    <w:pPr>
      <w:keepNext/>
      <w:keepLines/>
      <w:numPr>
        <w:ilvl w:val="5"/>
        <w:numId w:val="24"/>
      </w:numPr>
      <w:spacing w:before="200" w:after="0"/>
      <w:outlineLvl w:val="5"/>
    </w:pPr>
    <w:rPr>
      <w:rFonts w:ascii="Cambria" w:eastAsia="Times New Roman" w:hAnsi="Cambria" w:cs="Cambria"/>
      <w:i/>
      <w:iCs/>
      <w:color w:val="243F60"/>
    </w:rPr>
  </w:style>
  <w:style w:type="paragraph" w:styleId="Heading7">
    <w:name w:val="heading 7"/>
    <w:basedOn w:val="Normal"/>
    <w:next w:val="Normal"/>
    <w:link w:val="Heading7Char"/>
    <w:uiPriority w:val="99"/>
    <w:qFormat/>
    <w:rsid w:val="00511684"/>
    <w:pPr>
      <w:keepNext/>
      <w:keepLines/>
      <w:numPr>
        <w:ilvl w:val="6"/>
        <w:numId w:val="24"/>
      </w:numPr>
      <w:spacing w:before="200" w:after="0"/>
      <w:outlineLvl w:val="6"/>
    </w:pPr>
    <w:rPr>
      <w:rFonts w:ascii="Cambria" w:eastAsia="Times New Roman" w:hAnsi="Cambria" w:cs="Cambria"/>
      <w:i/>
      <w:iCs/>
      <w:color w:val="404040"/>
    </w:rPr>
  </w:style>
  <w:style w:type="paragraph" w:styleId="Heading8">
    <w:name w:val="heading 8"/>
    <w:basedOn w:val="Normal"/>
    <w:next w:val="Normal"/>
    <w:link w:val="Heading8Char"/>
    <w:uiPriority w:val="99"/>
    <w:qFormat/>
    <w:rsid w:val="00511684"/>
    <w:pPr>
      <w:keepNext/>
      <w:keepLines/>
      <w:numPr>
        <w:ilvl w:val="7"/>
        <w:numId w:val="24"/>
      </w:numPr>
      <w:spacing w:before="200" w:after="0"/>
      <w:outlineLvl w:val="7"/>
    </w:pPr>
    <w:rPr>
      <w:rFonts w:ascii="Cambria" w:eastAsia="Times New Roman" w:hAnsi="Cambria" w:cs="Cambria"/>
      <w:color w:val="404040"/>
      <w:sz w:val="20"/>
      <w:szCs w:val="20"/>
    </w:rPr>
  </w:style>
  <w:style w:type="paragraph" w:styleId="Heading9">
    <w:name w:val="heading 9"/>
    <w:basedOn w:val="Normal"/>
    <w:next w:val="Normal"/>
    <w:link w:val="Heading9Char"/>
    <w:uiPriority w:val="99"/>
    <w:qFormat/>
    <w:rsid w:val="00511684"/>
    <w:pPr>
      <w:keepNext/>
      <w:keepLines/>
      <w:numPr>
        <w:ilvl w:val="8"/>
        <w:numId w:val="24"/>
      </w:numPr>
      <w:spacing w:before="200" w:after="0"/>
      <w:outlineLvl w:val="8"/>
    </w:pPr>
    <w:rPr>
      <w:rFonts w:ascii="Cambria" w:eastAsia="Times New Roman"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E5623"/>
    <w:rPr>
      <w:rFonts w:ascii="Arial" w:hAnsi="Arial" w:cs="Arial"/>
      <w:b/>
      <w:bCs/>
      <w:color w:val="000000"/>
      <w:sz w:val="28"/>
      <w:szCs w:val="28"/>
      <w:lang w:eastAsia="en-US"/>
    </w:rPr>
  </w:style>
  <w:style w:type="character" w:customStyle="1" w:styleId="Heading2Char">
    <w:name w:val="Heading 2 Char"/>
    <w:basedOn w:val="DefaultParagraphFont"/>
    <w:link w:val="Heading2"/>
    <w:uiPriority w:val="99"/>
    <w:rsid w:val="00CB490D"/>
    <w:rPr>
      <w:rFonts w:ascii="Arial" w:hAnsi="Arial" w:cs="Arial"/>
      <w:b/>
      <w:bCs/>
      <w:color w:val="000000"/>
      <w:sz w:val="26"/>
      <w:szCs w:val="26"/>
      <w:lang w:eastAsia="en-US"/>
    </w:rPr>
  </w:style>
  <w:style w:type="character" w:customStyle="1" w:styleId="Heading3Char">
    <w:name w:val="Heading 3 Char"/>
    <w:basedOn w:val="DefaultParagraphFont"/>
    <w:link w:val="Heading3"/>
    <w:uiPriority w:val="99"/>
    <w:rsid w:val="00714CA5"/>
    <w:rPr>
      <w:rFonts w:ascii="Arial" w:hAnsi="Arial" w:cs="Arial"/>
      <w:b/>
      <w:bCs/>
      <w:color w:val="000000"/>
      <w:sz w:val="22"/>
      <w:szCs w:val="22"/>
      <w:lang w:eastAsia="en-US"/>
    </w:rPr>
  </w:style>
  <w:style w:type="character" w:customStyle="1" w:styleId="Heading4Char">
    <w:name w:val="Heading 4 Char"/>
    <w:basedOn w:val="DefaultParagraphFont"/>
    <w:link w:val="Heading4"/>
    <w:uiPriority w:val="99"/>
    <w:rsid w:val="00511684"/>
    <w:rPr>
      <w:rFonts w:ascii="Cambria" w:hAnsi="Cambria" w:cs="Cambria"/>
      <w:b/>
      <w:bCs/>
      <w:i/>
      <w:iCs/>
      <w:color w:val="4F81BD"/>
      <w:sz w:val="22"/>
      <w:szCs w:val="22"/>
      <w:lang w:eastAsia="en-US"/>
    </w:rPr>
  </w:style>
  <w:style w:type="character" w:customStyle="1" w:styleId="Heading5Char">
    <w:name w:val="Heading 5 Char"/>
    <w:basedOn w:val="DefaultParagraphFont"/>
    <w:link w:val="Heading5"/>
    <w:uiPriority w:val="99"/>
    <w:rsid w:val="00511684"/>
    <w:rPr>
      <w:rFonts w:ascii="Cambria" w:hAnsi="Cambria" w:cs="Cambria"/>
      <w:color w:val="243F60"/>
      <w:sz w:val="22"/>
      <w:szCs w:val="22"/>
      <w:lang w:eastAsia="en-US"/>
    </w:rPr>
  </w:style>
  <w:style w:type="character" w:customStyle="1" w:styleId="Heading6Char">
    <w:name w:val="Heading 6 Char"/>
    <w:basedOn w:val="DefaultParagraphFont"/>
    <w:link w:val="Heading6"/>
    <w:uiPriority w:val="99"/>
    <w:rsid w:val="00511684"/>
    <w:rPr>
      <w:rFonts w:ascii="Cambria" w:hAnsi="Cambria" w:cs="Cambria"/>
      <w:i/>
      <w:iCs/>
      <w:color w:val="243F60"/>
      <w:sz w:val="22"/>
      <w:szCs w:val="22"/>
      <w:lang w:eastAsia="en-US"/>
    </w:rPr>
  </w:style>
  <w:style w:type="character" w:customStyle="1" w:styleId="Heading7Char">
    <w:name w:val="Heading 7 Char"/>
    <w:basedOn w:val="DefaultParagraphFont"/>
    <w:link w:val="Heading7"/>
    <w:uiPriority w:val="99"/>
    <w:rsid w:val="00511684"/>
    <w:rPr>
      <w:rFonts w:ascii="Cambria" w:hAnsi="Cambria" w:cs="Cambria"/>
      <w:i/>
      <w:iCs/>
      <w:color w:val="404040"/>
      <w:sz w:val="22"/>
      <w:szCs w:val="22"/>
      <w:lang w:eastAsia="en-US"/>
    </w:rPr>
  </w:style>
  <w:style w:type="character" w:customStyle="1" w:styleId="Heading8Char">
    <w:name w:val="Heading 8 Char"/>
    <w:basedOn w:val="DefaultParagraphFont"/>
    <w:link w:val="Heading8"/>
    <w:uiPriority w:val="99"/>
    <w:rsid w:val="00511684"/>
    <w:rPr>
      <w:rFonts w:ascii="Cambria" w:hAnsi="Cambria" w:cs="Cambria"/>
      <w:color w:val="404040"/>
      <w:lang w:eastAsia="en-US"/>
    </w:rPr>
  </w:style>
  <w:style w:type="character" w:customStyle="1" w:styleId="Heading9Char">
    <w:name w:val="Heading 9 Char"/>
    <w:basedOn w:val="DefaultParagraphFont"/>
    <w:link w:val="Heading9"/>
    <w:uiPriority w:val="99"/>
    <w:rsid w:val="00511684"/>
    <w:rPr>
      <w:rFonts w:ascii="Cambria" w:hAnsi="Cambria" w:cs="Cambria"/>
      <w:i/>
      <w:iCs/>
      <w:color w:val="404040"/>
      <w:lang w:eastAsia="en-US"/>
    </w:rPr>
  </w:style>
  <w:style w:type="paragraph" w:styleId="NoSpacing">
    <w:name w:val="No Spacing"/>
    <w:link w:val="NoSpacingChar"/>
    <w:uiPriority w:val="99"/>
    <w:qFormat/>
    <w:rsid w:val="00B36FF5"/>
    <w:rPr>
      <w:rFonts w:eastAsia="Times New Roman" w:cs="Calibri"/>
      <w:lang w:eastAsia="en-US"/>
    </w:rPr>
  </w:style>
  <w:style w:type="character" w:customStyle="1" w:styleId="NoSpacingChar">
    <w:name w:val="No Spacing Char"/>
    <w:basedOn w:val="DefaultParagraphFont"/>
    <w:link w:val="NoSpacing"/>
    <w:uiPriority w:val="99"/>
    <w:rsid w:val="00B36FF5"/>
    <w:rPr>
      <w:rFonts w:eastAsia="Times New Roman"/>
      <w:sz w:val="22"/>
      <w:szCs w:val="22"/>
      <w:lang w:val="pl-PL" w:eastAsia="en-US"/>
    </w:rPr>
  </w:style>
  <w:style w:type="paragraph" w:styleId="BalloonText">
    <w:name w:val="Balloon Text"/>
    <w:basedOn w:val="Normal"/>
    <w:link w:val="BalloonTextChar"/>
    <w:uiPriority w:val="99"/>
    <w:semiHidden/>
    <w:rsid w:val="00B3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FF5"/>
    <w:rPr>
      <w:rFonts w:ascii="Tahoma" w:hAnsi="Tahoma" w:cs="Tahoma"/>
      <w:sz w:val="16"/>
      <w:szCs w:val="16"/>
    </w:rPr>
  </w:style>
  <w:style w:type="paragraph" w:styleId="Header">
    <w:name w:val="header"/>
    <w:basedOn w:val="Normal"/>
    <w:link w:val="HeaderChar"/>
    <w:uiPriority w:val="99"/>
    <w:rsid w:val="005676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56765B"/>
    <w:rPr>
      <w:rFonts w:cs="Times New Roman"/>
    </w:rPr>
  </w:style>
  <w:style w:type="paragraph" w:styleId="Footer">
    <w:name w:val="footer"/>
    <w:basedOn w:val="Normal"/>
    <w:link w:val="FooterChar"/>
    <w:uiPriority w:val="99"/>
    <w:rsid w:val="005676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765B"/>
    <w:rPr>
      <w:rFonts w:cs="Times New Roman"/>
    </w:rPr>
  </w:style>
  <w:style w:type="character" w:styleId="PageNumber">
    <w:name w:val="page number"/>
    <w:basedOn w:val="DefaultParagraphFont"/>
    <w:uiPriority w:val="99"/>
    <w:rsid w:val="0056765B"/>
    <w:rPr>
      <w:rFonts w:eastAsia="Times New Roman" w:cs="Times New Roman"/>
      <w:sz w:val="22"/>
      <w:szCs w:val="22"/>
      <w:lang w:val="pl-PL"/>
    </w:rPr>
  </w:style>
  <w:style w:type="paragraph" w:customStyle="1" w:styleId="bullet2">
    <w:name w:val="bullet2"/>
    <w:basedOn w:val="Normal"/>
    <w:uiPriority w:val="99"/>
    <w:rsid w:val="0095110D"/>
    <w:pPr>
      <w:numPr>
        <w:numId w:val="1"/>
      </w:numPr>
      <w:spacing w:before="120" w:line="312" w:lineRule="auto"/>
    </w:pPr>
    <w:rPr>
      <w:rFonts w:ascii="Tahoma" w:eastAsia="Times New Roman" w:hAnsi="Tahoma" w:cs="Tahoma"/>
      <w:lang w:val="en-US" w:eastAsia="pl-PL"/>
    </w:rPr>
  </w:style>
  <w:style w:type="character" w:styleId="Hyperlink">
    <w:name w:val="Hyperlink"/>
    <w:basedOn w:val="DefaultParagraphFont"/>
    <w:uiPriority w:val="99"/>
    <w:rsid w:val="0095110D"/>
    <w:rPr>
      <w:rFonts w:cs="Times New Roman"/>
      <w:color w:val="0000FF"/>
      <w:u w:val="single"/>
    </w:rPr>
  </w:style>
  <w:style w:type="paragraph" w:styleId="ListParagraph">
    <w:name w:val="List Paragraph"/>
    <w:basedOn w:val="Normal"/>
    <w:uiPriority w:val="99"/>
    <w:qFormat/>
    <w:rsid w:val="0095110D"/>
    <w:pPr>
      <w:ind w:left="720"/>
      <w:contextualSpacing/>
    </w:pPr>
  </w:style>
  <w:style w:type="paragraph" w:styleId="TOCHeading">
    <w:name w:val="TOC Heading"/>
    <w:basedOn w:val="Heading1"/>
    <w:next w:val="Normal"/>
    <w:uiPriority w:val="99"/>
    <w:qFormat/>
    <w:rsid w:val="00613BE7"/>
    <w:pPr>
      <w:spacing w:after="0"/>
      <w:outlineLvl w:val="9"/>
    </w:pPr>
    <w:rPr>
      <w:color w:val="C00000"/>
    </w:rPr>
  </w:style>
  <w:style w:type="paragraph" w:styleId="TOC1">
    <w:name w:val="toc 1"/>
    <w:basedOn w:val="Normal"/>
    <w:next w:val="Normal"/>
    <w:autoRedefine/>
    <w:uiPriority w:val="99"/>
    <w:semiHidden/>
    <w:rsid w:val="00267168"/>
    <w:pPr>
      <w:tabs>
        <w:tab w:val="left" w:pos="440"/>
        <w:tab w:val="right" w:leader="dot" w:pos="9062"/>
      </w:tabs>
      <w:spacing w:after="100"/>
    </w:pPr>
    <w:rPr>
      <w:b/>
      <w:bCs/>
      <w:noProof/>
    </w:rPr>
  </w:style>
  <w:style w:type="paragraph" w:styleId="TOC2">
    <w:name w:val="toc 2"/>
    <w:basedOn w:val="Normal"/>
    <w:next w:val="Normal"/>
    <w:autoRedefine/>
    <w:uiPriority w:val="99"/>
    <w:semiHidden/>
    <w:rsid w:val="00714CA5"/>
    <w:pPr>
      <w:tabs>
        <w:tab w:val="left" w:pos="880"/>
        <w:tab w:val="right" w:leader="dot" w:pos="9062"/>
      </w:tabs>
      <w:spacing w:after="100" w:line="240" w:lineRule="auto"/>
      <w:ind w:left="220"/>
    </w:pPr>
  </w:style>
  <w:style w:type="paragraph" w:styleId="TOC3">
    <w:name w:val="toc 3"/>
    <w:basedOn w:val="Normal"/>
    <w:next w:val="Normal"/>
    <w:autoRedefine/>
    <w:uiPriority w:val="99"/>
    <w:semiHidden/>
    <w:rsid w:val="00FA5A67"/>
    <w:pPr>
      <w:spacing w:after="100"/>
      <w:ind w:left="440"/>
    </w:pPr>
  </w:style>
  <w:style w:type="paragraph" w:styleId="BodyText">
    <w:name w:val="Body Text"/>
    <w:aliases w:val="wypunktowanie"/>
    <w:basedOn w:val="Normal"/>
    <w:link w:val="BodyTextChar"/>
    <w:uiPriority w:val="99"/>
    <w:rsid w:val="002D7F8F"/>
    <w:pPr>
      <w:spacing w:line="240" w:lineRule="auto"/>
    </w:pPr>
    <w:rPr>
      <w:rFonts w:ascii="Times New Roman" w:eastAsia="Times New Roman" w:hAnsi="Times New Roman" w:cs="Times New Roman"/>
      <w:sz w:val="20"/>
      <w:szCs w:val="20"/>
      <w:lang w:eastAsia="pl-PL"/>
    </w:rPr>
  </w:style>
  <w:style w:type="character" w:customStyle="1" w:styleId="BodyTextChar">
    <w:name w:val="Body Text Char"/>
    <w:aliases w:val="wypunktowanie Char"/>
    <w:basedOn w:val="DefaultParagraphFont"/>
    <w:link w:val="BodyText"/>
    <w:uiPriority w:val="99"/>
    <w:rsid w:val="002D7F8F"/>
    <w:rPr>
      <w:rFonts w:ascii="Times New Roman" w:hAnsi="Times New Roman" w:cs="Times New Roman"/>
      <w:sz w:val="20"/>
      <w:szCs w:val="20"/>
      <w:lang w:eastAsia="pl-PL"/>
    </w:rPr>
  </w:style>
  <w:style w:type="table" w:styleId="TableGrid">
    <w:name w:val="Table Grid"/>
    <w:basedOn w:val="TableNormal"/>
    <w:uiPriority w:val="99"/>
    <w:rsid w:val="00081A3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nak">
    <w:name w:val="Znak"/>
    <w:basedOn w:val="Normal"/>
    <w:uiPriority w:val="99"/>
    <w:rsid w:val="00081A30"/>
    <w:pPr>
      <w:spacing w:after="0" w:line="240" w:lineRule="auto"/>
    </w:pPr>
    <w:rPr>
      <w:rFonts w:ascii="Times New Roman" w:eastAsia="Times New Roman" w:hAnsi="Times New Roman" w:cs="Times New Roman"/>
      <w:lang w:eastAsia="pl-PL"/>
    </w:rPr>
  </w:style>
  <w:style w:type="paragraph" w:customStyle="1" w:styleId="Nagwekspisutreci1">
    <w:name w:val="Nagłówek spisu treści1"/>
    <w:basedOn w:val="Heading1"/>
    <w:next w:val="Normal"/>
    <w:uiPriority w:val="99"/>
    <w:semiHidden/>
    <w:rsid w:val="00081A30"/>
    <w:pPr>
      <w:spacing w:after="0"/>
      <w:outlineLvl w:val="9"/>
    </w:pPr>
    <w:rPr>
      <w:rFonts w:ascii="Cambria" w:hAnsi="Cambria" w:cs="Cambria"/>
      <w:color w:val="365F91"/>
    </w:rPr>
  </w:style>
  <w:style w:type="paragraph" w:styleId="FootnoteText">
    <w:name w:val="footnote text"/>
    <w:basedOn w:val="Normal"/>
    <w:link w:val="FootnoteTextChar"/>
    <w:uiPriority w:val="99"/>
    <w:semiHidden/>
    <w:rsid w:val="00081A30"/>
    <w:rPr>
      <w:sz w:val="20"/>
      <w:szCs w:val="20"/>
    </w:rPr>
  </w:style>
  <w:style w:type="character" w:customStyle="1" w:styleId="FootnoteTextChar">
    <w:name w:val="Footnote Text Char"/>
    <w:basedOn w:val="DefaultParagraphFont"/>
    <w:link w:val="FootnoteText"/>
    <w:uiPriority w:val="99"/>
    <w:semiHidden/>
    <w:rsid w:val="00081A30"/>
    <w:rPr>
      <w:rFonts w:ascii="Calibri" w:hAnsi="Calibri" w:cs="Calibri"/>
      <w:sz w:val="20"/>
      <w:szCs w:val="20"/>
    </w:rPr>
  </w:style>
  <w:style w:type="character" w:styleId="FootnoteReference">
    <w:name w:val="footnote reference"/>
    <w:basedOn w:val="DefaultParagraphFont"/>
    <w:uiPriority w:val="99"/>
    <w:semiHidden/>
    <w:rsid w:val="00081A30"/>
    <w:rPr>
      <w:rFonts w:cs="Times New Roman"/>
      <w:vertAlign w:val="superscript"/>
    </w:rPr>
  </w:style>
  <w:style w:type="character" w:styleId="CommentReference">
    <w:name w:val="annotation reference"/>
    <w:basedOn w:val="DefaultParagraphFont"/>
    <w:uiPriority w:val="99"/>
    <w:semiHidden/>
    <w:rsid w:val="00081A30"/>
    <w:rPr>
      <w:rFonts w:cs="Times New Roman"/>
      <w:sz w:val="16"/>
      <w:szCs w:val="16"/>
    </w:rPr>
  </w:style>
  <w:style w:type="paragraph" w:styleId="CommentText">
    <w:name w:val="annotation text"/>
    <w:basedOn w:val="Normal"/>
    <w:link w:val="CommentTextChar"/>
    <w:uiPriority w:val="99"/>
    <w:semiHidden/>
    <w:rsid w:val="00081A30"/>
    <w:rPr>
      <w:sz w:val="20"/>
      <w:szCs w:val="20"/>
    </w:rPr>
  </w:style>
  <w:style w:type="character" w:customStyle="1" w:styleId="CommentTextChar">
    <w:name w:val="Comment Text Char"/>
    <w:basedOn w:val="DefaultParagraphFont"/>
    <w:link w:val="CommentText"/>
    <w:uiPriority w:val="99"/>
    <w:semiHidden/>
    <w:rsid w:val="00081A30"/>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081A30"/>
    <w:rPr>
      <w:b/>
      <w:bCs/>
    </w:rPr>
  </w:style>
  <w:style w:type="character" w:customStyle="1" w:styleId="CommentSubjectChar">
    <w:name w:val="Comment Subject Char"/>
    <w:basedOn w:val="CommentTextChar"/>
    <w:link w:val="CommentSubject"/>
    <w:uiPriority w:val="99"/>
    <w:semiHidden/>
    <w:rsid w:val="00081A30"/>
    <w:rPr>
      <w:b/>
      <w:bCs/>
    </w:rPr>
  </w:style>
  <w:style w:type="paragraph" w:customStyle="1" w:styleId="Akapitzlist1">
    <w:name w:val="Akapit z listą1"/>
    <w:basedOn w:val="Normal"/>
    <w:uiPriority w:val="99"/>
    <w:rsid w:val="00081A30"/>
    <w:pPr>
      <w:ind w:left="720"/>
      <w:contextualSpacing/>
    </w:pPr>
  </w:style>
  <w:style w:type="paragraph" w:styleId="EndnoteText">
    <w:name w:val="endnote text"/>
    <w:basedOn w:val="Normal"/>
    <w:link w:val="EndnoteTextChar"/>
    <w:uiPriority w:val="99"/>
    <w:semiHidden/>
    <w:rsid w:val="00081A3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1A30"/>
    <w:rPr>
      <w:rFonts w:ascii="Calibri" w:hAnsi="Calibri" w:cs="Calibri"/>
      <w:sz w:val="20"/>
      <w:szCs w:val="20"/>
    </w:rPr>
  </w:style>
  <w:style w:type="character" w:styleId="EndnoteReference">
    <w:name w:val="endnote reference"/>
    <w:basedOn w:val="DefaultParagraphFont"/>
    <w:uiPriority w:val="99"/>
    <w:semiHidden/>
    <w:rsid w:val="00081A30"/>
    <w:rPr>
      <w:rFonts w:cs="Times New Roman"/>
      <w:vertAlign w:val="superscript"/>
    </w:rPr>
  </w:style>
  <w:style w:type="paragraph" w:customStyle="1" w:styleId="Akapitzlist2">
    <w:name w:val="Akapit z listą2"/>
    <w:basedOn w:val="Normal"/>
    <w:next w:val="Akapitzlist1"/>
    <w:uiPriority w:val="99"/>
    <w:rsid w:val="003803B3"/>
    <w:pPr>
      <w:ind w:left="851" w:firstLine="709"/>
      <w:contextualSpacing/>
    </w:pPr>
  </w:style>
  <w:style w:type="character" w:styleId="SubtleEmphasis">
    <w:name w:val="Subtle Emphasis"/>
    <w:basedOn w:val="DefaultParagraphFont"/>
    <w:uiPriority w:val="99"/>
    <w:qFormat/>
    <w:rsid w:val="00C46FAF"/>
    <w:rPr>
      <w:rFonts w:cs="Times New Roman"/>
      <w:i/>
      <w:iCs/>
      <w:color w:val="808080"/>
    </w:rPr>
  </w:style>
  <w:style w:type="character" w:styleId="FollowedHyperlink">
    <w:name w:val="FollowedHyperlink"/>
    <w:basedOn w:val="DefaultParagraphFont"/>
    <w:uiPriority w:val="99"/>
    <w:semiHidden/>
    <w:rsid w:val="007C5DC4"/>
    <w:rPr>
      <w:rFonts w:cs="Times New Roman"/>
      <w:color w:val="800080"/>
      <w:u w:val="single"/>
    </w:rPr>
  </w:style>
  <w:style w:type="table" w:styleId="MediumList2-Accent1">
    <w:name w:val="Medium List 2 Accent 1"/>
    <w:basedOn w:val="TableNormal"/>
    <w:uiPriority w:val="99"/>
    <w:rsid w:val="00F45395"/>
    <w:rPr>
      <w:rFonts w:ascii="Cambria" w:eastAsia="Times New Roman"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29</Pages>
  <Words>5285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materiałów zastanych Sytuacji i cech migracji zarobkowej migracji w województwa warmińsko-mazurskim na tle Polski</dc:title>
  <dc:subject/>
  <dc:creator>user</dc:creator>
  <cp:keywords/>
  <dc:description/>
  <cp:lastModifiedBy>Jakub Lobert</cp:lastModifiedBy>
  <cp:revision>4</cp:revision>
  <cp:lastPrinted>2009-11-20T13:17:00Z</cp:lastPrinted>
  <dcterms:created xsi:type="dcterms:W3CDTF">2011-03-01T13:40:00Z</dcterms:created>
  <dcterms:modified xsi:type="dcterms:W3CDTF">2011-03-01T13:47:00Z</dcterms:modified>
</cp:coreProperties>
</file>